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A42" w:rsidRPr="00B90DC3" w:rsidRDefault="00335266" w:rsidP="00930A42">
      <w:pPr>
        <w:spacing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B90D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П</w:t>
      </w:r>
      <w:r w:rsidR="005E335E" w:rsidRPr="00B90D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реподавательский</w:t>
      </w:r>
      <w:r w:rsidR="00FB5505" w:rsidRPr="00B90D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К</w:t>
      </w:r>
      <w:r w:rsidRPr="00B90D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вартал</w:t>
      </w:r>
      <w:r w:rsidR="007559D0" w:rsidRPr="00B90D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(</w:t>
      </w:r>
      <w:r w:rsidRPr="00B90D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комплекс зданий с Апартаментами для проживания и Профессорским клубом</w:t>
      </w:r>
      <w:r w:rsidR="007559D0" w:rsidRPr="00B90D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)</w:t>
      </w:r>
      <w:r w:rsidRPr="00B90D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Центральная зона </w:t>
      </w:r>
      <w:r w:rsidR="007559D0" w:rsidRPr="00B90D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Pr="00B90D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  <w:t>Z</w:t>
      </w:r>
      <w:r w:rsidRPr="00B90D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1</w:t>
      </w:r>
    </w:p>
    <w:p w:rsidR="00930A42" w:rsidRPr="00B90DC3" w:rsidRDefault="00C04917" w:rsidP="00930A42">
      <w:pPr>
        <w:spacing w:after="120"/>
        <w:ind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B90D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адресу: </w:t>
      </w:r>
      <w:r w:rsidRPr="00B90DC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Россия, Москв</w:t>
      </w:r>
      <w:r w:rsidR="00D209BB" w:rsidRPr="00B90DC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а,</w:t>
      </w:r>
      <w:r w:rsidRPr="00B90DC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Инновационный центр «Сколково»</w:t>
      </w:r>
    </w:p>
    <w:p w:rsidR="00930A42" w:rsidRPr="00B90DC3" w:rsidRDefault="00C04917" w:rsidP="00930A42">
      <w:pPr>
        <w:pStyle w:val="NameoftheContract"/>
        <w:rPr>
          <w:b w:val="0"/>
          <w:color w:val="000000" w:themeColor="text1"/>
          <w:sz w:val="24"/>
          <w:szCs w:val="24"/>
        </w:rPr>
      </w:pPr>
      <w:r w:rsidRPr="00B90DC3">
        <w:rPr>
          <w:color w:val="000000" w:themeColor="text1"/>
          <w:sz w:val="24"/>
          <w:szCs w:val="24"/>
        </w:rPr>
        <w:t>Задание на проектирование</w:t>
      </w:r>
    </w:p>
    <w:p w:rsidR="00930A42" w:rsidRPr="00B90DC3" w:rsidRDefault="00930A42" w:rsidP="00930A42">
      <w:pPr>
        <w:spacing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49"/>
        <w:gridCol w:w="4749"/>
      </w:tblGrid>
      <w:tr w:rsidR="00B90DC3" w:rsidRPr="00B90DC3">
        <w:trPr>
          <w:trHeight w:val="3160"/>
        </w:trPr>
        <w:tc>
          <w:tcPr>
            <w:tcW w:w="4749" w:type="dxa"/>
          </w:tcPr>
          <w:p w:rsidR="00D209BB" w:rsidRPr="00B90DC3" w:rsidRDefault="00D209BB" w:rsidP="00D209BB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ООО «Объединенная дирекция по проектированию и строительству Центра разработки и коммерциализации новых технологий (инновационного центра «Сколково)»</w:t>
            </w:r>
          </w:p>
          <w:p w:rsidR="00D209BB" w:rsidRPr="00B90DC3" w:rsidRDefault="00D209BB" w:rsidP="00D209BB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Генеральный директор</w:t>
            </w:r>
          </w:p>
          <w:p w:rsidR="00D209BB" w:rsidRPr="00B90DC3" w:rsidRDefault="00D209BB" w:rsidP="00D209BB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209BB" w:rsidRPr="00B90DC3" w:rsidRDefault="00D209BB" w:rsidP="00D209BB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________________/Лумельский</w:t>
            </w:r>
            <w:r w:rsidR="00C03982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 М.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D209BB" w:rsidRPr="00B90DC3" w:rsidRDefault="00D209BB" w:rsidP="00D209B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М.П.</w:t>
            </w:r>
          </w:p>
          <w:p w:rsidR="00930A42" w:rsidRPr="00B90DC3" w:rsidRDefault="00D209BB" w:rsidP="00D209B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        » ___________ 2013 г.</w:t>
            </w:r>
          </w:p>
        </w:tc>
        <w:tc>
          <w:tcPr>
            <w:tcW w:w="4749" w:type="dxa"/>
          </w:tcPr>
          <w:p w:rsidR="00930A42" w:rsidRPr="00B90DC3" w:rsidRDefault="00C04917" w:rsidP="00930A4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«Утверждаю»</w:t>
            </w:r>
          </w:p>
          <w:p w:rsidR="00930A42" w:rsidRPr="00B90DC3" w:rsidRDefault="00C04917" w:rsidP="00930A42">
            <w:pPr>
              <w:spacing w:after="2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Некоммерческая организация Фонд развития Центра разработки и коммерциализации новых технологий:</w:t>
            </w:r>
          </w:p>
          <w:p w:rsidR="00930A42" w:rsidRPr="00B90DC3" w:rsidRDefault="00D209BB" w:rsidP="00930A42">
            <w:pPr>
              <w:spacing w:after="120"/>
              <w:ind w:left="24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Сити-менеджера – Директор департамента</w:t>
            </w:r>
          </w:p>
          <w:p w:rsidR="00930A42" w:rsidRPr="00B90DC3" w:rsidRDefault="00930A42" w:rsidP="00930A4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30A42" w:rsidRPr="00B90DC3" w:rsidRDefault="00C04917" w:rsidP="00930A4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________________/</w:t>
            </w:r>
            <w:r w:rsidR="00D209BB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Лаптев А. А.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930A42" w:rsidRPr="00B90DC3" w:rsidRDefault="00C04917" w:rsidP="0052353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М.П.</w:t>
            </w:r>
          </w:p>
          <w:p w:rsidR="00930A42" w:rsidRPr="00B90DC3" w:rsidRDefault="002D2DB6" w:rsidP="0052353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        » ___________ 2013 г.</w:t>
            </w:r>
          </w:p>
        </w:tc>
      </w:tr>
      <w:tr w:rsidR="00B90DC3" w:rsidRPr="00B90DC3">
        <w:trPr>
          <w:trHeight w:val="3488"/>
        </w:trPr>
        <w:tc>
          <w:tcPr>
            <w:tcW w:w="4749" w:type="dxa"/>
          </w:tcPr>
          <w:p w:rsidR="00930A42" w:rsidRPr="00B90DC3" w:rsidRDefault="00930A42" w:rsidP="00930A4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30A42" w:rsidRPr="00B90DC3" w:rsidRDefault="00930A42" w:rsidP="0052353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49" w:type="dxa"/>
          </w:tcPr>
          <w:p w:rsidR="00930A42" w:rsidRPr="00B90DC3" w:rsidRDefault="00930A42" w:rsidP="0052353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DC3" w:rsidRPr="00B90DC3">
        <w:trPr>
          <w:trHeight w:val="3488"/>
        </w:trPr>
        <w:tc>
          <w:tcPr>
            <w:tcW w:w="4749" w:type="dxa"/>
          </w:tcPr>
          <w:p w:rsidR="00930A42" w:rsidRPr="00B90DC3" w:rsidRDefault="00930A42" w:rsidP="00930A4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49" w:type="dxa"/>
          </w:tcPr>
          <w:p w:rsidR="00930A42" w:rsidRPr="00B90DC3" w:rsidRDefault="00930A42" w:rsidP="0052353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D209BB" w:rsidRPr="00B90DC3" w:rsidRDefault="00D209B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0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DF5962" w:rsidRPr="00B90DC3" w:rsidRDefault="00DF5962" w:rsidP="00DF5962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B90DC3">
        <w:rPr>
          <w:rFonts w:ascii="Times New Roman" w:hAnsi="Times New Roman" w:cs="Times New Roman"/>
          <w:b/>
          <w:color w:val="000000" w:themeColor="text1"/>
        </w:rPr>
        <w:lastRenderedPageBreak/>
        <w:t>ЛИСТ СОГЛАСОВАНИЯ</w:t>
      </w:r>
    </w:p>
    <w:p w:rsidR="00DF5962" w:rsidRPr="00B90DC3" w:rsidRDefault="00DF5962" w:rsidP="00DF5962">
      <w:pPr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DF5962" w:rsidRPr="00B90DC3" w:rsidRDefault="00DF5962" w:rsidP="00DF5962">
      <w:pPr>
        <w:jc w:val="both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B90DC3" w:rsidRPr="00B90DC3" w:rsidTr="00CC5061">
        <w:tc>
          <w:tcPr>
            <w:tcW w:w="5211" w:type="dxa"/>
          </w:tcPr>
          <w:p w:rsidR="00DF5962" w:rsidRPr="00B90DC3" w:rsidRDefault="00DF5962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Функциональный заказчик по объекту </w:t>
            </w:r>
          </w:p>
          <w:p w:rsidR="00DF5962" w:rsidRPr="00B90DC3" w:rsidRDefault="00DF5962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(согласно Регламенту подготовки и приемки исходно-разрешительной и проектно-сметной документации для строительства объектов инновационного центра «Сколково» за счет средств субсидии) </w:t>
            </w:r>
          </w:p>
          <w:p w:rsidR="00CC5061" w:rsidRPr="00B90DC3" w:rsidRDefault="00CC5061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360" w:type="dxa"/>
          </w:tcPr>
          <w:p w:rsidR="00DF5962" w:rsidRPr="00B90DC3" w:rsidRDefault="00DF5962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B90DC3" w:rsidRPr="00B90DC3" w:rsidTr="00CC5061">
        <w:tc>
          <w:tcPr>
            <w:tcW w:w="5211" w:type="dxa"/>
          </w:tcPr>
          <w:p w:rsidR="00DF5962" w:rsidRPr="00B90DC3" w:rsidRDefault="00DF5962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</w:rPr>
              <w:t>А.Н. Тургенева</w:t>
            </w:r>
          </w:p>
          <w:p w:rsidR="00DF5962" w:rsidRPr="00B90DC3" w:rsidRDefault="00DF5962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Директор Департамента по </w:t>
            </w:r>
            <w:r w:rsidR="00F3787D">
              <w:rPr>
                <w:rFonts w:ascii="Times New Roman" w:hAnsi="Times New Roman" w:cs="Times New Roman"/>
                <w:sz w:val="24"/>
              </w:rPr>
              <w:t>градостроительному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регулированию</w:t>
            </w:r>
          </w:p>
          <w:p w:rsidR="00CC5061" w:rsidRPr="00B90DC3" w:rsidRDefault="00CC5061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360" w:type="dxa"/>
          </w:tcPr>
          <w:p w:rsidR="00DF5962" w:rsidRPr="00B90DC3" w:rsidRDefault="00DF5962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B90DC3" w:rsidRPr="00B90DC3" w:rsidTr="00CC5061">
        <w:tc>
          <w:tcPr>
            <w:tcW w:w="5211" w:type="dxa"/>
          </w:tcPr>
          <w:p w:rsidR="00DF5962" w:rsidRPr="00B90DC3" w:rsidRDefault="00DF5962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</w:rPr>
              <w:t>А.В. Соловьев</w:t>
            </w:r>
          </w:p>
          <w:p w:rsidR="00DF5962" w:rsidRPr="00B90DC3" w:rsidRDefault="00DF5962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Директор Департамента имущественных и земельных отношений </w:t>
            </w:r>
          </w:p>
          <w:p w:rsidR="00CC5061" w:rsidRPr="00B90DC3" w:rsidRDefault="00CC5061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360" w:type="dxa"/>
          </w:tcPr>
          <w:p w:rsidR="00DF5962" w:rsidRPr="00B90DC3" w:rsidRDefault="00DF5962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B90DC3" w:rsidRPr="00B90DC3" w:rsidTr="00CC5061">
        <w:tc>
          <w:tcPr>
            <w:tcW w:w="5211" w:type="dxa"/>
          </w:tcPr>
          <w:p w:rsidR="00DF5962" w:rsidRPr="00B90DC3" w:rsidRDefault="00DF5962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</w:rPr>
              <w:t>А.Б. Беспалов</w:t>
            </w:r>
          </w:p>
          <w:p w:rsidR="00DF5962" w:rsidRPr="00B90DC3" w:rsidRDefault="00DF5962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Директор Департамента по безопасности жизнедеятельности </w:t>
            </w:r>
          </w:p>
          <w:p w:rsidR="00CC5061" w:rsidRPr="00B90DC3" w:rsidRDefault="00CC5061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360" w:type="dxa"/>
          </w:tcPr>
          <w:p w:rsidR="00DF5962" w:rsidRPr="00B90DC3" w:rsidRDefault="00DF5962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B90DC3" w:rsidRPr="00B90DC3" w:rsidTr="00CC5061">
        <w:tc>
          <w:tcPr>
            <w:tcW w:w="5211" w:type="dxa"/>
          </w:tcPr>
          <w:p w:rsidR="00DF5962" w:rsidRPr="00B90DC3" w:rsidRDefault="00DF5962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</w:rPr>
              <w:t>Е.С. Гуляева</w:t>
            </w:r>
          </w:p>
          <w:p w:rsidR="00DF5962" w:rsidRPr="00B90DC3" w:rsidRDefault="00DF5962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Руководитель Департамента мониторинга строительных проектов </w:t>
            </w:r>
          </w:p>
          <w:p w:rsidR="00CC5061" w:rsidRPr="00B90DC3" w:rsidRDefault="00CC5061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360" w:type="dxa"/>
          </w:tcPr>
          <w:p w:rsidR="00DF5962" w:rsidRPr="00B90DC3" w:rsidRDefault="00DF5962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6D0CEB" w:rsidRPr="00B90DC3" w:rsidTr="00CC5061">
        <w:tc>
          <w:tcPr>
            <w:tcW w:w="5211" w:type="dxa"/>
          </w:tcPr>
          <w:p w:rsidR="00DF5962" w:rsidRPr="00B90DC3" w:rsidRDefault="00DF5962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</w:rPr>
              <w:t>Н.А. Михаэлис</w:t>
            </w:r>
          </w:p>
          <w:p w:rsidR="00DF5962" w:rsidRPr="00B90DC3" w:rsidRDefault="00DF5962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Руководитель Управления сметного контроля </w:t>
            </w:r>
          </w:p>
          <w:p w:rsidR="00CC5061" w:rsidRPr="00B90DC3" w:rsidRDefault="00CC5061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360" w:type="dxa"/>
          </w:tcPr>
          <w:p w:rsidR="00DF5962" w:rsidRPr="00B90DC3" w:rsidRDefault="00DF5962" w:rsidP="007D47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:rsidR="00DF5962" w:rsidRPr="00B90DC3" w:rsidRDefault="00DF596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23530" w:rsidRPr="00B90DC3" w:rsidRDefault="0052353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0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930A42" w:rsidRPr="00B90DC3" w:rsidRDefault="00C04917" w:rsidP="00930A4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0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1.Общие данные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6095"/>
      </w:tblGrid>
      <w:tr w:rsidR="00B90DC3" w:rsidRPr="00B90D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B90DC3" w:rsidRDefault="00C04917" w:rsidP="00930A42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B90DC3" w:rsidRDefault="00C04917" w:rsidP="00930A42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B90DC3" w:rsidRDefault="00C04917" w:rsidP="00930A42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 требований</w:t>
            </w:r>
          </w:p>
        </w:tc>
      </w:tr>
      <w:tr w:rsidR="00B90DC3" w:rsidRPr="00B90DC3">
        <w:trPr>
          <w:trHeight w:val="8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B90DC3" w:rsidRDefault="00C04917" w:rsidP="00930A42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B90DC3" w:rsidRDefault="00C04917" w:rsidP="00930A42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B90DC3" w:rsidRPr="00B90DC3">
        <w:trPr>
          <w:trHeight w:val="35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EDC" w:rsidRPr="00B90DC3" w:rsidRDefault="00932EDC" w:rsidP="00930A4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Приказ № 20 от 19 февраля 2013 г. «Об утверждении скорректированной Программы строительства»;</w:t>
            </w:r>
          </w:p>
          <w:p w:rsidR="00EE5F6D" w:rsidRPr="00B90DC3" w:rsidRDefault="00EE5F6D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90DC3" w:rsidRPr="00B90DC3" w:rsidTr="006D0CEB">
        <w:trPr>
          <w:trHeight w:val="15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Назначение объекта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CEB" w:rsidRPr="00B90DC3" w:rsidRDefault="00FB5505" w:rsidP="006D0C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Преподавательский К</w:t>
            </w:r>
            <w:r w:rsidR="006D0CEB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вартал в составе:</w:t>
            </w:r>
          </w:p>
          <w:p w:rsidR="006D0CEB" w:rsidRPr="00B90DC3" w:rsidRDefault="006D0CEB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Апартаменты для проживания ученых и профессоров;</w:t>
            </w:r>
          </w:p>
          <w:p w:rsidR="006D0CEB" w:rsidRPr="00B90DC3" w:rsidRDefault="006D0CEB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Профессорский клуб.</w:t>
            </w:r>
          </w:p>
          <w:p w:rsidR="00874E7D" w:rsidRPr="00EE5F6D" w:rsidRDefault="00874E7D" w:rsidP="00EE5F6D">
            <w:pPr>
              <w:ind w:right="-1"/>
              <w:jc w:val="both"/>
              <w:rPr>
                <w:color w:val="000000" w:themeColor="text1"/>
                <w:szCs w:val="24"/>
              </w:rPr>
            </w:pPr>
          </w:p>
        </w:tc>
      </w:tr>
      <w:tr w:rsidR="00B90DC3" w:rsidRPr="00B90D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B90DC3" w:rsidRDefault="005F2C9C" w:rsidP="00930A4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B90DC3" w:rsidRDefault="005D76C1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Лимит финансирования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065" w:rsidRDefault="003B0C2C" w:rsidP="009A4967">
            <w:pPr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Сметный лимит средств не более </w:t>
            </w:r>
            <w:r w:rsidR="009A4967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9A4967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9A4967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C624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9A4967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пятьдесят девять тысяч шестьдесят четыре</w:t>
            </w:r>
            <w:r w:rsidR="00AC624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рублей за квадратный метр (в т.ч. НДС</w:t>
            </w:r>
            <w:r w:rsidR="00AC624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18%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), необходимый для полного завершения строительства и ввода объекта в эксплуатацию (включая свободно размещаемо</w:t>
            </w:r>
            <w:r w:rsidR="00AC624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внутри здания или сооружения: технологическо</w:t>
            </w:r>
            <w:r w:rsidR="00AC624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оборудовани</w:t>
            </w:r>
            <w:r w:rsidR="00AC624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мебел</w:t>
            </w:r>
            <w:r w:rsidR="00AC624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элемент</w:t>
            </w:r>
            <w:r w:rsidR="00AC624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спортивного и образовательного оборудования, элемент</w:t>
            </w:r>
            <w:r w:rsidR="00AC624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интерьера</w:t>
            </w:r>
            <w:r w:rsidR="00AC624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прочее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:rsidR="00EE5F6D" w:rsidRPr="00B90DC3" w:rsidRDefault="00EE5F6D" w:rsidP="009A4967">
            <w:pPr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DC3" w:rsidRPr="00B90D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B90DC3" w:rsidRDefault="005F2C9C" w:rsidP="00930A4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B90DC3" w:rsidRDefault="005F2C9C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 объекта</w:t>
            </w:r>
          </w:p>
          <w:p w:rsidR="005F2C9C" w:rsidRPr="00B90DC3" w:rsidRDefault="005F2C9C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C9C" w:rsidRPr="00B90DC3" w:rsidRDefault="00F3787D" w:rsidP="00DC59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A00F4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площадь здания </w:t>
            </w:r>
            <w:r w:rsidR="0007673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более</w:t>
            </w:r>
            <w:r w:rsidR="005A00F4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F2C9C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448DB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07673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F2C9C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 кв. м</w:t>
            </w:r>
            <w:r w:rsidR="00F448DB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том числе:</w:t>
            </w:r>
          </w:p>
          <w:p w:rsidR="00F448DB" w:rsidRPr="00B90DC3" w:rsidRDefault="000151D3" w:rsidP="00DC59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F448DB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Апартаменты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723D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</w:t>
            </w:r>
            <w:r w:rsidR="00723D8C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единиц) </w:t>
            </w:r>
            <w:r w:rsidR="00F448DB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проживания ученых и профессоров – 9 000 кв. м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в том числе:</w:t>
            </w:r>
          </w:p>
          <w:p w:rsidR="000151D3" w:rsidRPr="00B90DC3" w:rsidRDefault="000151D3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Односпальные апартаменты – (75 ед.) ориентировочной площадью – 3 885,00 кв. м;</w:t>
            </w:r>
          </w:p>
          <w:p w:rsidR="000151D3" w:rsidRPr="00B90DC3" w:rsidRDefault="000151D3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proofErr w:type="spellStart"/>
            <w:r w:rsidRPr="00B90DC3">
              <w:rPr>
                <w:color w:val="000000" w:themeColor="text1"/>
                <w:szCs w:val="24"/>
              </w:rPr>
              <w:t>Двухспальные</w:t>
            </w:r>
            <w:proofErr w:type="spellEnd"/>
            <w:r w:rsidRPr="00B90DC3">
              <w:rPr>
                <w:color w:val="000000" w:themeColor="text1"/>
                <w:szCs w:val="24"/>
              </w:rPr>
              <w:t xml:space="preserve"> апартаменты – (</w:t>
            </w:r>
            <w:r w:rsidR="00723D8C">
              <w:rPr>
                <w:color w:val="000000" w:themeColor="text1"/>
                <w:szCs w:val="24"/>
              </w:rPr>
              <w:t>22</w:t>
            </w:r>
            <w:r w:rsidR="00723D8C" w:rsidRPr="00B90DC3">
              <w:rPr>
                <w:color w:val="000000" w:themeColor="text1"/>
                <w:szCs w:val="24"/>
              </w:rPr>
              <w:t xml:space="preserve"> </w:t>
            </w:r>
            <w:r w:rsidRPr="00B90DC3">
              <w:rPr>
                <w:color w:val="000000" w:themeColor="text1"/>
                <w:szCs w:val="24"/>
              </w:rPr>
              <w:t xml:space="preserve">ед.) ориентировочной площадью – </w:t>
            </w:r>
            <w:r w:rsidR="00723D8C">
              <w:rPr>
                <w:color w:val="000000" w:themeColor="text1"/>
                <w:szCs w:val="24"/>
              </w:rPr>
              <w:t xml:space="preserve">1 480,6 </w:t>
            </w:r>
            <w:r w:rsidRPr="00B90DC3">
              <w:rPr>
                <w:color w:val="000000" w:themeColor="text1"/>
                <w:szCs w:val="24"/>
              </w:rPr>
              <w:t xml:space="preserve"> кв. м;</w:t>
            </w:r>
          </w:p>
          <w:p w:rsidR="000151D3" w:rsidRPr="00B90DC3" w:rsidRDefault="000151D3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proofErr w:type="spellStart"/>
            <w:r w:rsidRPr="00B90DC3">
              <w:rPr>
                <w:color w:val="000000" w:themeColor="text1"/>
                <w:szCs w:val="24"/>
              </w:rPr>
              <w:t>Трехспальные</w:t>
            </w:r>
            <w:proofErr w:type="spellEnd"/>
            <w:r w:rsidRPr="00B90DC3">
              <w:rPr>
                <w:color w:val="000000" w:themeColor="text1"/>
                <w:szCs w:val="24"/>
              </w:rPr>
              <w:t xml:space="preserve"> апартаменты – (</w:t>
            </w:r>
            <w:r w:rsidR="00723D8C">
              <w:rPr>
                <w:color w:val="000000" w:themeColor="text1"/>
                <w:szCs w:val="24"/>
              </w:rPr>
              <w:t>19</w:t>
            </w:r>
            <w:r w:rsidR="00723D8C" w:rsidRPr="00B90DC3">
              <w:rPr>
                <w:color w:val="000000" w:themeColor="text1"/>
                <w:szCs w:val="24"/>
              </w:rPr>
              <w:t xml:space="preserve"> </w:t>
            </w:r>
            <w:r w:rsidRPr="00B90DC3">
              <w:rPr>
                <w:color w:val="000000" w:themeColor="text1"/>
                <w:szCs w:val="24"/>
              </w:rPr>
              <w:t xml:space="preserve">ед.) ориентировочной площадью – </w:t>
            </w:r>
            <w:r w:rsidR="00723D8C">
              <w:rPr>
                <w:color w:val="000000" w:themeColor="text1"/>
                <w:szCs w:val="24"/>
              </w:rPr>
              <w:t>1 791</w:t>
            </w:r>
            <w:r w:rsidRPr="00B90DC3">
              <w:rPr>
                <w:color w:val="000000" w:themeColor="text1"/>
                <w:szCs w:val="24"/>
              </w:rPr>
              <w:t>,</w:t>
            </w:r>
            <w:r w:rsidR="00723D8C">
              <w:rPr>
                <w:color w:val="000000" w:themeColor="text1"/>
                <w:szCs w:val="24"/>
              </w:rPr>
              <w:t>7</w:t>
            </w:r>
            <w:r w:rsidR="00723D8C" w:rsidRPr="00B90DC3">
              <w:rPr>
                <w:color w:val="000000" w:themeColor="text1"/>
                <w:szCs w:val="24"/>
              </w:rPr>
              <w:t xml:space="preserve"> </w:t>
            </w:r>
            <w:r w:rsidRPr="00B90DC3">
              <w:rPr>
                <w:color w:val="000000" w:themeColor="text1"/>
                <w:szCs w:val="24"/>
              </w:rPr>
              <w:t>кв. м;</w:t>
            </w:r>
          </w:p>
          <w:p w:rsidR="00076739" w:rsidRPr="005660E7" w:rsidRDefault="005660E7" w:rsidP="005660E7">
            <w:pPr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60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Остальные площади запроектировать под места общего пользования и вспомогательные помещения</w:t>
            </w:r>
          </w:p>
          <w:p w:rsidR="00EE5F6D" w:rsidRDefault="00E67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F448DB" w:rsidRPr="00596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Профессорский клуб – 1 000 кв.</w:t>
            </w:r>
            <w:r w:rsidR="00B73B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F448DB" w:rsidRPr="00596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</w:p>
          <w:p w:rsidR="00B73B2E" w:rsidRPr="00B90DC3" w:rsidRDefault="00B73B2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B90DC3" w:rsidRPr="00B90D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B90DC3" w:rsidRDefault="005F2C9C" w:rsidP="00930A4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B90DC3" w:rsidRDefault="005F2C9C" w:rsidP="004668E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Коэффициент плотности застройки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C9C" w:rsidRPr="00B90DC3" w:rsidRDefault="005F2C9C" w:rsidP="003D304B">
            <w:pPr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более </w:t>
            </w:r>
            <w:del w:id="0" w:author="Kalashnikov Sergey" w:date="2013-05-24T13:51:00Z">
              <w:r w:rsidRPr="00B90DC3" w:rsidDel="003D304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delText>0.7</w:delText>
              </w:r>
            </w:del>
            <w:ins w:id="1" w:author="Kalashnikov Sergey" w:date="2013-05-24T13:51:00Z">
              <w:r w:rsidR="003D304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1,2</w:t>
              </w:r>
            </w:ins>
            <w:bookmarkStart w:id="2" w:name="_GoBack"/>
            <w:bookmarkEnd w:id="2"/>
          </w:p>
        </w:tc>
      </w:tr>
      <w:tr w:rsidR="00B90DC3" w:rsidRPr="00B90DC3" w:rsidTr="002669A9">
        <w:trPr>
          <w:trHeight w:val="76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B90DC3" w:rsidRDefault="005F2C9C" w:rsidP="00930A4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B90DC3" w:rsidRDefault="005F2C9C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Предельная высота объекта</w:t>
            </w:r>
          </w:p>
          <w:p w:rsidR="005F2C9C" w:rsidRPr="00B90DC3" w:rsidRDefault="005F2C9C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87D" w:rsidRPr="00F227C3" w:rsidRDefault="00F3787D" w:rsidP="00F3787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высота зданий – 20 м. без учета декоративных элементов (ограждений, шпилей и т.д.) и технических устройств (антенн, труб и т.д.) выступающих над крышей зданий</w:t>
            </w:r>
            <w:r w:rsidR="002669A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соответствие с </w:t>
            </w:r>
            <w:r w:rsidR="002669A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ГПЗУ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(градостроительный план земельного участка)</w:t>
            </w:r>
          </w:p>
          <w:p w:rsidR="005F2C9C" w:rsidRPr="00B90DC3" w:rsidRDefault="00F3787D" w:rsidP="008B06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669A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90DC3" w:rsidRPr="00B90D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9A9" w:rsidRPr="00B90DC3" w:rsidRDefault="002669A9" w:rsidP="00930A4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9A9" w:rsidRPr="00B90DC3" w:rsidRDefault="002669A9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Этажность</w:t>
            </w:r>
          </w:p>
          <w:p w:rsidR="002669A9" w:rsidRPr="00B90DC3" w:rsidRDefault="002669A9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9A9" w:rsidRPr="00B90DC3" w:rsidRDefault="002669A9" w:rsidP="002F758A">
            <w:pPr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 зданий с апартаментами для профессоров Сколтеха запроектировать в виде разновысотных зданий </w:t>
            </w:r>
            <w:r w:rsidR="002F758A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 средней этажностью 2-4 этажа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90DC3" w:rsidRPr="00B90D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B90DC3" w:rsidRDefault="005F2C9C" w:rsidP="00930A4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B90DC3" w:rsidRDefault="005F2C9C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</w:t>
            </w:r>
            <w:proofErr w:type="gramStart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работающих</w:t>
            </w:r>
            <w:proofErr w:type="gramEnd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 проживающих в объекте</w:t>
            </w:r>
          </w:p>
          <w:p w:rsidR="005F2C9C" w:rsidRPr="00B90DC3" w:rsidRDefault="005F2C9C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EAF" w:rsidRPr="00B90DC3" w:rsidRDefault="008A06EB" w:rsidP="009A08DC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Предварительная расчетная численность проживающих в </w:t>
            </w:r>
            <w:r w:rsidR="00FB5505" w:rsidRPr="00B90D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Преподавательском Квартале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C49CB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="003409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</w:t>
            </w:r>
            <w:r w:rsidR="00340955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63EAF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  <w:r w:rsidR="00AC49CB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том числе</w:t>
            </w:r>
            <w:r w:rsidR="00463EAF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463EAF" w:rsidRPr="00B90DC3" w:rsidRDefault="00AC49CB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профессора Сколтеха</w:t>
            </w:r>
            <w:r w:rsidR="00463EAF" w:rsidRPr="00B90DC3">
              <w:rPr>
                <w:color w:val="000000" w:themeColor="text1"/>
                <w:szCs w:val="24"/>
              </w:rPr>
              <w:t xml:space="preserve"> – </w:t>
            </w:r>
            <w:r w:rsidR="00723D8C">
              <w:rPr>
                <w:color w:val="000000" w:themeColor="text1"/>
                <w:szCs w:val="24"/>
              </w:rPr>
              <w:t>55</w:t>
            </w:r>
            <w:r w:rsidR="00723D8C" w:rsidRPr="00B90DC3">
              <w:rPr>
                <w:color w:val="000000" w:themeColor="text1"/>
                <w:szCs w:val="24"/>
              </w:rPr>
              <w:t xml:space="preserve"> </w:t>
            </w:r>
            <w:r w:rsidR="00463EAF" w:rsidRPr="00B90DC3">
              <w:rPr>
                <w:color w:val="000000" w:themeColor="text1"/>
                <w:szCs w:val="24"/>
              </w:rPr>
              <w:t>человек;</w:t>
            </w:r>
          </w:p>
          <w:p w:rsidR="00463EAF" w:rsidRPr="00B90DC3" w:rsidRDefault="00AC49CB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пост - доки</w:t>
            </w:r>
            <w:r w:rsidR="00463EAF" w:rsidRPr="00B90DC3">
              <w:rPr>
                <w:color w:val="000000" w:themeColor="text1"/>
                <w:szCs w:val="24"/>
              </w:rPr>
              <w:t xml:space="preserve"> – 33</w:t>
            </w:r>
            <w:r w:rsidR="00723D8C">
              <w:rPr>
                <w:color w:val="000000" w:themeColor="text1"/>
                <w:szCs w:val="24"/>
              </w:rPr>
              <w:t>-</w:t>
            </w:r>
            <w:r w:rsidR="00463EAF" w:rsidRPr="00B90DC3">
              <w:rPr>
                <w:color w:val="000000" w:themeColor="text1"/>
                <w:szCs w:val="24"/>
              </w:rPr>
              <w:t xml:space="preserve"> человека;</w:t>
            </w:r>
          </w:p>
          <w:p w:rsidR="00463EAF" w:rsidRPr="00B90DC3" w:rsidRDefault="00AC49CB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приглашенные профессора</w:t>
            </w:r>
            <w:r w:rsidR="00463EAF" w:rsidRPr="00B90DC3">
              <w:rPr>
                <w:color w:val="000000" w:themeColor="text1"/>
                <w:szCs w:val="24"/>
              </w:rPr>
              <w:t xml:space="preserve"> – </w:t>
            </w:r>
            <w:r w:rsidRPr="00B90DC3">
              <w:rPr>
                <w:color w:val="000000" w:themeColor="text1"/>
                <w:szCs w:val="24"/>
              </w:rPr>
              <w:t>6</w:t>
            </w:r>
            <w:r w:rsidR="00463EAF" w:rsidRPr="00B90DC3">
              <w:rPr>
                <w:color w:val="000000" w:themeColor="text1"/>
                <w:szCs w:val="24"/>
              </w:rPr>
              <w:t xml:space="preserve"> человек;</w:t>
            </w:r>
          </w:p>
          <w:p w:rsidR="008406B8" w:rsidRPr="005966E0" w:rsidRDefault="00AC49CB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администрация</w:t>
            </w:r>
            <w:r w:rsidR="00463EAF" w:rsidRPr="00B90DC3">
              <w:rPr>
                <w:color w:val="000000" w:themeColor="text1"/>
                <w:szCs w:val="24"/>
              </w:rPr>
              <w:t xml:space="preserve"> – </w:t>
            </w:r>
            <w:r w:rsidRPr="00B90DC3">
              <w:rPr>
                <w:color w:val="000000" w:themeColor="text1"/>
                <w:szCs w:val="24"/>
              </w:rPr>
              <w:t>22</w:t>
            </w:r>
            <w:r w:rsidR="00463EAF" w:rsidRPr="00B90DC3">
              <w:rPr>
                <w:color w:val="000000" w:themeColor="text1"/>
                <w:szCs w:val="24"/>
              </w:rPr>
              <w:t xml:space="preserve"> человек</w:t>
            </w:r>
            <w:r w:rsidRPr="00B90DC3">
              <w:rPr>
                <w:color w:val="000000" w:themeColor="text1"/>
                <w:szCs w:val="24"/>
              </w:rPr>
              <w:t>а</w:t>
            </w:r>
            <w:r w:rsidR="00463EAF" w:rsidRPr="00B90DC3">
              <w:rPr>
                <w:color w:val="000000" w:themeColor="text1"/>
                <w:szCs w:val="24"/>
              </w:rPr>
              <w:t>;</w:t>
            </w:r>
          </w:p>
          <w:p w:rsidR="005966E0" w:rsidRPr="005966E0" w:rsidRDefault="005966E0" w:rsidP="005966E0">
            <w:pPr>
              <w:ind w:left="34"/>
              <w:jc w:val="both"/>
              <w:rPr>
                <w:color w:val="000000" w:themeColor="text1"/>
                <w:szCs w:val="24"/>
                <w:lang w:val="en-US"/>
              </w:rPr>
            </w:pPr>
          </w:p>
        </w:tc>
      </w:tr>
      <w:tr w:rsidR="00B90DC3" w:rsidRPr="00B90D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B90DC3" w:rsidRDefault="005F2C9C" w:rsidP="00930A4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B90DC3" w:rsidRDefault="005F2C9C" w:rsidP="00027AC7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 строительства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C9C" w:rsidRPr="00B90DC3" w:rsidRDefault="005F2C9C" w:rsidP="00F858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Новое строительство.</w:t>
            </w:r>
          </w:p>
          <w:p w:rsidR="00F858DF" w:rsidRPr="00B90DC3" w:rsidRDefault="00F858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DC3" w:rsidRPr="00B90DC3">
        <w:trPr>
          <w:trHeight w:val="39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B90DC3" w:rsidRDefault="005F2C9C" w:rsidP="00930A4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B90DC3" w:rsidRDefault="005F2C9C" w:rsidP="00027AC7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Стадийность проектирования</w:t>
            </w:r>
            <w:r w:rsidR="003A2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сроки выполнения работ.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C9C" w:rsidRPr="00B90DC3" w:rsidRDefault="005F2C9C" w:rsidP="00930A4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Предусмотреть </w:t>
            </w:r>
            <w:r w:rsidR="00624E18" w:rsidRPr="00B90DC3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следующ</w:t>
            </w:r>
            <w:r w:rsidR="00624E18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ие</w:t>
            </w:r>
            <w:r w:rsidR="00624E18" w:rsidRPr="00B90DC3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90DC3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стадии проектирования:</w:t>
            </w:r>
          </w:p>
          <w:p w:rsidR="00624E18" w:rsidRPr="004D28C8" w:rsidRDefault="005966E0" w:rsidP="005966E0">
            <w:pPr>
              <w:pStyle w:val="ad"/>
              <w:numPr>
                <w:ilvl w:val="0"/>
                <w:numId w:val="25"/>
              </w:numPr>
              <w:ind w:left="317" w:hanging="284"/>
              <w:jc w:val="left"/>
              <w:rPr>
                <w:szCs w:val="24"/>
              </w:rPr>
            </w:pPr>
            <w:r>
              <w:rPr>
                <w:szCs w:val="24"/>
              </w:rPr>
              <w:t>Эскиз</w:t>
            </w:r>
          </w:p>
          <w:p w:rsidR="005F2C9C" w:rsidRPr="00EE5F6D" w:rsidRDefault="005F2C9C" w:rsidP="00EE5F6D">
            <w:pPr>
              <w:pStyle w:val="ad"/>
              <w:numPr>
                <w:ilvl w:val="0"/>
                <w:numId w:val="25"/>
              </w:numPr>
              <w:spacing w:after="120"/>
              <w:ind w:left="459"/>
              <w:jc w:val="both"/>
              <w:rPr>
                <w:bCs/>
                <w:color w:val="000000" w:themeColor="text1"/>
                <w:szCs w:val="24"/>
              </w:rPr>
            </w:pPr>
            <w:r w:rsidRPr="00EE5F6D">
              <w:rPr>
                <w:bCs/>
                <w:color w:val="000000" w:themeColor="text1"/>
                <w:szCs w:val="24"/>
              </w:rPr>
              <w:t>Проектная документация стадии «ПД»</w:t>
            </w:r>
            <w:r w:rsidR="00EE5F6D" w:rsidRPr="00EE5F6D">
              <w:rPr>
                <w:bCs/>
                <w:color w:val="000000" w:themeColor="text1"/>
                <w:szCs w:val="24"/>
              </w:rPr>
              <w:t>.</w:t>
            </w:r>
          </w:p>
          <w:p w:rsidR="003A25AF" w:rsidRPr="007C0647" w:rsidRDefault="003A25AF" w:rsidP="003A25AF">
            <w:pPr>
              <w:keepNext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7C064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Срок разработки проектной документации в соответствии с </w:t>
            </w:r>
            <w:proofErr w:type="gramStart"/>
            <w:r w:rsidRPr="007C064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План-графиком</w:t>
            </w:r>
            <w:proofErr w:type="gramEnd"/>
            <w:r w:rsidRPr="007C064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строительства объектов ИЦ «Сколково» утвержденного приказом Президента Фонда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.</w:t>
            </w:r>
          </w:p>
          <w:p w:rsidR="00EE5F6D" w:rsidRPr="00EE5F6D" w:rsidRDefault="00EE5F6D" w:rsidP="00EE5F6D">
            <w:pPr>
              <w:spacing w:after="120"/>
              <w:jc w:val="both"/>
              <w:rPr>
                <w:bCs/>
                <w:color w:val="000000" w:themeColor="text1"/>
                <w:szCs w:val="24"/>
              </w:rPr>
            </w:pPr>
          </w:p>
        </w:tc>
      </w:tr>
      <w:tr w:rsidR="00B90DC3" w:rsidRPr="00B90D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B90DC3" w:rsidRDefault="005F2C9C" w:rsidP="00930A4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B90DC3" w:rsidRDefault="005F2C9C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Категория сложности проекта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C9C" w:rsidRPr="003A25AF" w:rsidRDefault="00E70E8A" w:rsidP="00076739">
            <w:pPr>
              <w:keepNext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x-none"/>
              </w:rPr>
            </w:pPr>
            <w:r w:rsidRPr="00B90D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x-none"/>
              </w:rPr>
              <w:t>Определить в соответствие с требованиями действующего на территории РФ законодательства, нормативными документами, согласовать с Заказчиком.</w:t>
            </w:r>
          </w:p>
          <w:p w:rsidR="005966E0" w:rsidRPr="003A25AF" w:rsidRDefault="005966E0" w:rsidP="00076739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B90DC3" w:rsidRPr="00B90D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B90DC3" w:rsidRDefault="005F2C9C" w:rsidP="00930A4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B90DC3" w:rsidRDefault="005F2C9C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требования к составу, содержанию и форме представления материалов проектной документации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C9C" w:rsidRPr="00B90DC3" w:rsidRDefault="005F2C9C" w:rsidP="0007673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Вся проектная документац</w:t>
            </w:r>
            <w:r w:rsidR="00EE4E67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ия, направляемая на экспертизу,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разрабатывается и предоставляется в соответствии с Постановлением правительст</w:t>
            </w:r>
            <w:r w:rsidR="00871706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 РФ №</w:t>
            </w:r>
            <w:r w:rsidR="0007673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71706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87 от 16 февраля 2008 г.,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Градостроительным кодексом Российской Федерации от 29.12.2004 N 190-ФЗ (статья 48)</w:t>
            </w:r>
            <w:r w:rsidR="005F3C06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3C19AC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СП.118.13330.2012 «Общественные здания».</w:t>
            </w:r>
          </w:p>
          <w:p w:rsidR="00121B63" w:rsidRDefault="00121B63" w:rsidP="00854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088" w:rsidRPr="002632DB" w:rsidRDefault="00121B63" w:rsidP="008540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</w:t>
            </w:r>
            <w:r w:rsidR="00854088" w:rsidRPr="002632DB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  <w:r w:rsidRPr="002632DB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854088" w:rsidRPr="00263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Эскиза:</w:t>
            </w:r>
          </w:p>
          <w:p w:rsidR="00854088" w:rsidRPr="004D28C8" w:rsidRDefault="00854088" w:rsidP="0085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8C8">
              <w:rPr>
                <w:rFonts w:ascii="Times New Roman" w:hAnsi="Times New Roman" w:cs="Times New Roman"/>
                <w:sz w:val="24"/>
                <w:szCs w:val="24"/>
              </w:rPr>
              <w:t>Материалы в формате альбома (</w:t>
            </w:r>
            <w:proofErr w:type="gramStart"/>
            <w:r w:rsidRPr="004D28C8">
              <w:rPr>
                <w:rFonts w:ascii="Times New Roman" w:hAnsi="Times New Roman" w:cs="Times New Roman"/>
                <w:sz w:val="24"/>
                <w:szCs w:val="24"/>
              </w:rPr>
              <w:t>горизонтальный</w:t>
            </w:r>
            <w:proofErr w:type="gramEnd"/>
            <w:r w:rsidRPr="004D28C8">
              <w:rPr>
                <w:rFonts w:ascii="Times New Roman" w:hAnsi="Times New Roman" w:cs="Times New Roman"/>
                <w:sz w:val="24"/>
                <w:szCs w:val="24"/>
              </w:rPr>
              <w:t>, в формате А3) и в электронном виде на диске:</w:t>
            </w:r>
          </w:p>
          <w:p w:rsidR="00854088" w:rsidRPr="005966E0" w:rsidRDefault="00854088" w:rsidP="00854088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5966E0">
              <w:rPr>
                <w:color w:val="000000" w:themeColor="text1"/>
                <w:szCs w:val="24"/>
              </w:rPr>
              <w:t>Ситуационный план (1:1 000);</w:t>
            </w:r>
          </w:p>
          <w:p w:rsidR="00854088" w:rsidRPr="005966E0" w:rsidRDefault="00854088" w:rsidP="00854088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5966E0">
              <w:rPr>
                <w:color w:val="000000" w:themeColor="text1"/>
                <w:szCs w:val="24"/>
              </w:rPr>
              <w:t>Схема генерального плана объекта с предложениями по благоустройству и озеленению и подключению к улично-дорожной сети (1:500);</w:t>
            </w:r>
          </w:p>
          <w:p w:rsidR="00854088" w:rsidRPr="005966E0" w:rsidRDefault="00854088" w:rsidP="00854088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5966E0">
              <w:rPr>
                <w:color w:val="000000" w:themeColor="text1"/>
                <w:szCs w:val="24"/>
              </w:rPr>
              <w:t>Схема фасадов объекта (1:200);</w:t>
            </w:r>
          </w:p>
          <w:p w:rsidR="00854088" w:rsidRPr="005966E0" w:rsidRDefault="00854088" w:rsidP="00854088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5966E0">
              <w:rPr>
                <w:color w:val="000000" w:themeColor="text1"/>
                <w:szCs w:val="24"/>
              </w:rPr>
              <w:t>Схема разрезов (1:200);</w:t>
            </w:r>
          </w:p>
          <w:p w:rsidR="00854088" w:rsidRPr="005966E0" w:rsidRDefault="00854088" w:rsidP="00854088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5966E0">
              <w:rPr>
                <w:color w:val="000000" w:themeColor="text1"/>
                <w:szCs w:val="24"/>
              </w:rPr>
              <w:t xml:space="preserve">Схема поэтажных планов первого и </w:t>
            </w:r>
            <w:r w:rsidRPr="005966E0">
              <w:rPr>
                <w:color w:val="000000" w:themeColor="text1"/>
                <w:szCs w:val="24"/>
              </w:rPr>
              <w:lastRenderedPageBreak/>
              <w:t>неповторяющихся этажей (1:200);</w:t>
            </w:r>
          </w:p>
          <w:p w:rsidR="00854088" w:rsidRPr="005966E0" w:rsidRDefault="00854088" w:rsidP="00854088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5966E0">
              <w:rPr>
                <w:color w:val="000000" w:themeColor="text1"/>
                <w:szCs w:val="24"/>
              </w:rPr>
              <w:t>Перспектива или аксонометрия в произвольном масштабе;</w:t>
            </w:r>
          </w:p>
          <w:p w:rsidR="00854088" w:rsidRPr="005966E0" w:rsidRDefault="00854088" w:rsidP="00854088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5966E0">
              <w:rPr>
                <w:color w:val="000000" w:themeColor="text1"/>
                <w:szCs w:val="24"/>
              </w:rPr>
              <w:t>Пояснительная записка с технико-экономическими показателями:</w:t>
            </w:r>
          </w:p>
          <w:p w:rsidR="00854088" w:rsidRPr="004D28C8" w:rsidRDefault="00854088" w:rsidP="00854088">
            <w:pPr>
              <w:pStyle w:val="ad"/>
              <w:numPr>
                <w:ilvl w:val="1"/>
                <w:numId w:val="24"/>
              </w:numPr>
              <w:ind w:left="742"/>
              <w:contextualSpacing w:val="0"/>
              <w:jc w:val="left"/>
              <w:rPr>
                <w:szCs w:val="24"/>
              </w:rPr>
            </w:pPr>
            <w:r w:rsidRPr="004D28C8">
              <w:rPr>
                <w:szCs w:val="24"/>
              </w:rPr>
              <w:t>обоснование решений по зонированию территории и размещению функциональных зон,</w:t>
            </w:r>
          </w:p>
          <w:p w:rsidR="00854088" w:rsidRPr="004D28C8" w:rsidRDefault="00854088" w:rsidP="00854088">
            <w:pPr>
              <w:pStyle w:val="ad"/>
              <w:numPr>
                <w:ilvl w:val="1"/>
                <w:numId w:val="24"/>
              </w:numPr>
              <w:ind w:left="742"/>
              <w:contextualSpacing w:val="0"/>
              <w:jc w:val="left"/>
              <w:rPr>
                <w:szCs w:val="24"/>
              </w:rPr>
            </w:pPr>
            <w:r w:rsidRPr="004D28C8">
              <w:rPr>
                <w:szCs w:val="24"/>
              </w:rPr>
              <w:t>обоснование размещения объектов;</w:t>
            </w:r>
          </w:p>
          <w:p w:rsidR="00854088" w:rsidRPr="004D28C8" w:rsidRDefault="00854088" w:rsidP="00854088">
            <w:pPr>
              <w:pStyle w:val="ad"/>
              <w:numPr>
                <w:ilvl w:val="1"/>
                <w:numId w:val="24"/>
              </w:numPr>
              <w:ind w:left="742"/>
              <w:contextualSpacing w:val="0"/>
              <w:jc w:val="left"/>
              <w:rPr>
                <w:szCs w:val="24"/>
              </w:rPr>
            </w:pPr>
            <w:r w:rsidRPr="004D28C8">
              <w:rPr>
                <w:szCs w:val="24"/>
              </w:rPr>
              <w:t>обоснование решений по размещению транспортных коммуникаций, обеспечивающих внешний подъезд и внутриквартальный проезд транспорта, а также подъе</w:t>
            </w:r>
            <w:proofErr w:type="gramStart"/>
            <w:r w:rsidRPr="004D28C8">
              <w:rPr>
                <w:szCs w:val="24"/>
              </w:rPr>
              <w:t>зд к зд</w:t>
            </w:r>
            <w:proofErr w:type="gramEnd"/>
            <w:r w:rsidRPr="004D28C8">
              <w:rPr>
                <w:szCs w:val="24"/>
              </w:rPr>
              <w:t>аниям;</w:t>
            </w:r>
          </w:p>
          <w:p w:rsidR="00854088" w:rsidRPr="004D28C8" w:rsidRDefault="00854088" w:rsidP="00854088">
            <w:pPr>
              <w:pStyle w:val="ad"/>
              <w:numPr>
                <w:ilvl w:val="1"/>
                <w:numId w:val="24"/>
              </w:numPr>
              <w:ind w:left="742"/>
              <w:contextualSpacing w:val="0"/>
              <w:jc w:val="left"/>
              <w:rPr>
                <w:szCs w:val="24"/>
              </w:rPr>
            </w:pPr>
            <w:r w:rsidRPr="004D28C8">
              <w:rPr>
                <w:szCs w:val="24"/>
              </w:rPr>
              <w:t>обоснование решений по благоустройству и озеленению территории;</w:t>
            </w:r>
          </w:p>
          <w:p w:rsidR="00854088" w:rsidRPr="004D28C8" w:rsidRDefault="00854088" w:rsidP="00854088">
            <w:pPr>
              <w:pStyle w:val="ad"/>
              <w:numPr>
                <w:ilvl w:val="1"/>
                <w:numId w:val="24"/>
              </w:numPr>
              <w:ind w:left="742"/>
              <w:contextualSpacing w:val="0"/>
              <w:jc w:val="left"/>
              <w:rPr>
                <w:szCs w:val="24"/>
              </w:rPr>
            </w:pPr>
            <w:r w:rsidRPr="004D28C8">
              <w:rPr>
                <w:szCs w:val="24"/>
              </w:rPr>
              <w:t>общее описание конструктивных решений;</w:t>
            </w:r>
          </w:p>
          <w:p w:rsidR="00854088" w:rsidRPr="004D28C8" w:rsidRDefault="00854088" w:rsidP="00854088">
            <w:pPr>
              <w:pStyle w:val="ad"/>
              <w:numPr>
                <w:ilvl w:val="1"/>
                <w:numId w:val="24"/>
              </w:numPr>
              <w:ind w:left="742"/>
              <w:contextualSpacing w:val="0"/>
              <w:jc w:val="left"/>
              <w:rPr>
                <w:szCs w:val="24"/>
              </w:rPr>
            </w:pPr>
            <w:r w:rsidRPr="004D28C8">
              <w:rPr>
                <w:szCs w:val="24"/>
              </w:rPr>
              <w:t>описание внешнего и внутреннего вида объекта, его пространственной, планировочной и функциональной организации;</w:t>
            </w:r>
          </w:p>
          <w:p w:rsidR="00854088" w:rsidRPr="004D28C8" w:rsidRDefault="00854088" w:rsidP="00854088">
            <w:pPr>
              <w:pStyle w:val="ad"/>
              <w:numPr>
                <w:ilvl w:val="1"/>
                <w:numId w:val="24"/>
              </w:numPr>
              <w:ind w:left="742"/>
              <w:contextualSpacing w:val="0"/>
              <w:jc w:val="left"/>
              <w:rPr>
                <w:szCs w:val="24"/>
              </w:rPr>
            </w:pPr>
            <w:r w:rsidRPr="004D28C8">
              <w:rPr>
                <w:szCs w:val="24"/>
              </w:rPr>
              <w:t>обоснование принятых объемно-пространственных и архитектурно-</w:t>
            </w:r>
            <w:proofErr w:type="gramStart"/>
            <w:r w:rsidRPr="004D28C8">
              <w:rPr>
                <w:szCs w:val="24"/>
              </w:rPr>
              <w:t>планировочных решений</w:t>
            </w:r>
            <w:proofErr w:type="gramEnd"/>
            <w:r w:rsidRPr="004D28C8">
              <w:rPr>
                <w:szCs w:val="24"/>
              </w:rPr>
              <w:t>, в том числе в части предельно-допустимых параметров застройки;</w:t>
            </w:r>
          </w:p>
          <w:p w:rsidR="00854088" w:rsidRPr="004D28C8" w:rsidRDefault="00854088" w:rsidP="00854088">
            <w:pPr>
              <w:pStyle w:val="ad"/>
              <w:numPr>
                <w:ilvl w:val="1"/>
                <w:numId w:val="24"/>
              </w:numPr>
              <w:ind w:left="742"/>
              <w:contextualSpacing w:val="0"/>
              <w:jc w:val="left"/>
              <w:rPr>
                <w:szCs w:val="24"/>
              </w:rPr>
            </w:pPr>
            <w:r w:rsidRPr="004D28C8">
              <w:rPr>
                <w:szCs w:val="24"/>
              </w:rPr>
              <w:t>описание решений по отделке фасадов, используемых строительных и отделочных материалов;</w:t>
            </w:r>
          </w:p>
          <w:p w:rsidR="00854088" w:rsidRPr="004D28C8" w:rsidRDefault="00854088" w:rsidP="00854088">
            <w:pPr>
              <w:pStyle w:val="ad"/>
              <w:numPr>
                <w:ilvl w:val="1"/>
                <w:numId w:val="24"/>
              </w:numPr>
              <w:ind w:left="742"/>
              <w:contextualSpacing w:val="0"/>
              <w:jc w:val="left"/>
              <w:rPr>
                <w:szCs w:val="24"/>
              </w:rPr>
            </w:pPr>
            <w:r w:rsidRPr="004D28C8">
              <w:rPr>
                <w:szCs w:val="24"/>
              </w:rPr>
              <w:t>описание принятых решений на соответствие Зеленым стандартам;</w:t>
            </w:r>
          </w:p>
          <w:p w:rsidR="00854088" w:rsidRPr="004D28C8" w:rsidRDefault="00854088" w:rsidP="00854088">
            <w:pPr>
              <w:pStyle w:val="ad"/>
              <w:numPr>
                <w:ilvl w:val="1"/>
                <w:numId w:val="24"/>
              </w:numPr>
              <w:ind w:left="742"/>
              <w:contextualSpacing w:val="0"/>
              <w:jc w:val="left"/>
              <w:rPr>
                <w:szCs w:val="24"/>
              </w:rPr>
            </w:pPr>
            <w:r w:rsidRPr="004D28C8">
              <w:rPr>
                <w:szCs w:val="24"/>
              </w:rPr>
              <w:t>предварительная оценка стоимости проектирования и строительства (на основании объектов-аналогов).</w:t>
            </w:r>
          </w:p>
          <w:p w:rsidR="00854088" w:rsidRPr="004D28C8" w:rsidRDefault="00854088" w:rsidP="0085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8C8">
              <w:rPr>
                <w:rFonts w:ascii="Times New Roman" w:hAnsi="Times New Roman" w:cs="Times New Roman"/>
                <w:sz w:val="24"/>
                <w:szCs w:val="24"/>
              </w:rPr>
              <w:t>Требования к альбому:</w:t>
            </w:r>
          </w:p>
          <w:p w:rsidR="00854088" w:rsidRPr="005966E0" w:rsidRDefault="00854088" w:rsidP="00854088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proofErr w:type="gramStart"/>
            <w:r w:rsidRPr="005966E0">
              <w:rPr>
                <w:color w:val="000000" w:themeColor="text1"/>
                <w:szCs w:val="24"/>
              </w:rPr>
              <w:t>Переплетенные</w:t>
            </w:r>
            <w:proofErr w:type="gramEnd"/>
            <w:r w:rsidRPr="005966E0">
              <w:rPr>
                <w:color w:val="000000" w:themeColor="text1"/>
                <w:szCs w:val="24"/>
              </w:rPr>
              <w:t xml:space="preserve"> проволочной спиралью.</w:t>
            </w:r>
          </w:p>
          <w:p w:rsidR="00854088" w:rsidRPr="005966E0" w:rsidRDefault="00854088" w:rsidP="00854088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5966E0">
              <w:rPr>
                <w:color w:val="000000" w:themeColor="text1"/>
                <w:szCs w:val="24"/>
              </w:rPr>
              <w:t>Обложка сверху и снизу.</w:t>
            </w:r>
          </w:p>
          <w:p w:rsidR="00854088" w:rsidRPr="005966E0" w:rsidRDefault="00854088" w:rsidP="00854088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5966E0">
              <w:rPr>
                <w:color w:val="000000" w:themeColor="text1"/>
                <w:szCs w:val="24"/>
              </w:rPr>
              <w:t>Оглавление.</w:t>
            </w:r>
          </w:p>
          <w:p w:rsidR="00854088" w:rsidRPr="005966E0" w:rsidRDefault="00854088" w:rsidP="00854088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5966E0">
              <w:rPr>
                <w:color w:val="000000" w:themeColor="text1"/>
                <w:szCs w:val="24"/>
              </w:rPr>
              <w:t>Высококачественная невыцветающая цветная печать.</w:t>
            </w:r>
          </w:p>
          <w:p w:rsidR="00854088" w:rsidRDefault="00854088" w:rsidP="00854088">
            <w:pPr>
              <w:spacing w:after="1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:rsidR="005F2C9C" w:rsidRPr="00B90DC3" w:rsidRDefault="005F2C9C" w:rsidP="00224713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Проектирование вести с учетом последующей сертификации здания по системе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LEED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уровень не ниже «Серебро».</w:t>
            </w:r>
          </w:p>
          <w:p w:rsidR="00224713" w:rsidRPr="00B90DC3" w:rsidRDefault="00224713" w:rsidP="00224713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проектировании должно быть обеспечено участие Функционального Заказчика (Сколтех) в следующих проектных этапах и мероприятиях:</w:t>
            </w:r>
          </w:p>
          <w:p w:rsidR="00224713" w:rsidRPr="00B90DC3" w:rsidRDefault="00224713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Утверждение основных объемно-планировочных решений на этапе разработки проектной документации;</w:t>
            </w:r>
          </w:p>
          <w:p w:rsidR="00224713" w:rsidRPr="00B90DC3" w:rsidRDefault="00224713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Согласование основных материалов отделки и оборудования помещений;</w:t>
            </w:r>
          </w:p>
          <w:p w:rsidR="00224713" w:rsidRPr="00B90DC3" w:rsidRDefault="00224713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lastRenderedPageBreak/>
              <w:t>Согласование решений фасадов и внешнего облика зданий;</w:t>
            </w:r>
          </w:p>
          <w:p w:rsidR="00224713" w:rsidRPr="00B90DC3" w:rsidRDefault="00224713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Участие представителей Сколтеха в проектных совещаниях при разработке проектной документации;</w:t>
            </w:r>
          </w:p>
          <w:p w:rsidR="00224713" w:rsidRPr="00B90DC3" w:rsidRDefault="00224713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 xml:space="preserve">Участие представителей Сколтеха в работе Комиссии </w:t>
            </w:r>
            <w:r w:rsidR="00F858DF" w:rsidRPr="00B90DC3">
              <w:rPr>
                <w:color w:val="000000" w:themeColor="text1"/>
                <w:szCs w:val="24"/>
              </w:rPr>
              <w:t>по приемке готового здания.</w:t>
            </w:r>
          </w:p>
          <w:p w:rsidR="005F2C9C" w:rsidRPr="00B90DC3" w:rsidRDefault="009A7846" w:rsidP="002247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случае необходимости Генеральный проектировщик должен разработать и в установленном порядке согласовать Специальные технические условия (СТУ), в том числе, согласовать СТУ по пожарной безопасности в органах МЧС.</w:t>
            </w:r>
          </w:p>
          <w:p w:rsidR="003C19AC" w:rsidRPr="00B90DC3" w:rsidRDefault="003C19AC" w:rsidP="003C19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C19AC" w:rsidRPr="00B90DC3" w:rsidRDefault="003C19AC" w:rsidP="003C19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Проектную документацию оформить в соответствии с требованиями ГОСТ </w:t>
            </w:r>
            <w:proofErr w:type="gramStart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21.1001-2009 и другими нормативами, действующими на территории Российской Федерации</w:t>
            </w:r>
          </w:p>
          <w:p w:rsidR="003C19AC" w:rsidRPr="00B90DC3" w:rsidRDefault="003C19AC" w:rsidP="002247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F2C9C" w:rsidRPr="00B90DC3" w:rsidRDefault="005F2C9C" w:rsidP="002247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Генеральный проектировщик передает Заказчику результаты проектных работ в следующем формате и количестве:</w:t>
            </w:r>
          </w:p>
          <w:p w:rsidR="005F2C9C" w:rsidRPr="00B90DC3" w:rsidRDefault="005F2C9C" w:rsidP="002247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- 4 (четыре) комплекта Документации, включая полноразмерные чертежи, пояснительные записки, калькуляции, спецификации.</w:t>
            </w:r>
          </w:p>
          <w:p w:rsidR="005F2C9C" w:rsidRPr="00B90DC3" w:rsidRDefault="005F2C9C" w:rsidP="002247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- 2 (две) дополнительные копии чертежей /уменьшенных в формат А3/.</w:t>
            </w:r>
          </w:p>
          <w:p w:rsidR="00DC59EC" w:rsidRPr="00B90DC3" w:rsidRDefault="00DC59EC" w:rsidP="002247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F2C9C" w:rsidRPr="00B90DC3" w:rsidRDefault="005F2C9C" w:rsidP="002247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Цифровые копии и правила для электронных файлов чертежей:</w:t>
            </w:r>
            <w:r w:rsidR="00DC59EC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 чертежи должны быть в формате AutoCAD 2011. Чертежи должны быть аккуратными, правильными, согласующимися с другими чертежами, строительными и инженерными спецификациями и иметь унифицированный вид. Избегать повторения одной и той же информации на разных чертежах.</w:t>
            </w:r>
          </w:p>
          <w:p w:rsidR="005F2C9C" w:rsidRPr="00B90DC3" w:rsidRDefault="005F2C9C" w:rsidP="002247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5F2C9C" w:rsidRPr="00B90DC3" w:rsidRDefault="005F2C9C" w:rsidP="002247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Элементы файла выполняются только в двухмерном (плоском) формате.</w:t>
            </w:r>
          </w:p>
          <w:p w:rsidR="00027AC7" w:rsidRPr="00B90DC3" w:rsidRDefault="00027AC7" w:rsidP="003C19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B90DC3" w:rsidRPr="00B90DC3" w:rsidTr="004668E3">
        <w:trPr>
          <w:trHeight w:val="183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B90DC3" w:rsidRDefault="005F2C9C" w:rsidP="00930A42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B90DC3" w:rsidRDefault="005F2C9C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Общие сведения об участке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C9C" w:rsidRPr="00B90DC3" w:rsidRDefault="00FB5505" w:rsidP="00730ED6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Преподавательский Квартал расположен на участке размером </w:t>
            </w:r>
            <w:r w:rsidR="00741A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0,87 га</w:t>
            </w:r>
            <w:r w:rsidRPr="00B90D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входящий в состав застройки Центральной </w:t>
            </w:r>
            <w:r w:rsidR="00730ED6" w:rsidRPr="00B90D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зоны </w:t>
            </w:r>
            <w:r w:rsidR="00730ED6" w:rsidRPr="00B90D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</w:t>
            </w:r>
            <w:r w:rsidR="006D22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730ED6" w:rsidRPr="00B90D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B90D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инновационного </w:t>
            </w:r>
            <w:r w:rsidR="003C19AC" w:rsidRPr="00B90D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центра «Сколково», расположенной по адресу:</w:t>
            </w:r>
            <w:r w:rsidRPr="00B90D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C19AC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Россия, Москва, Инновационный центр «Сколково»</w:t>
            </w:r>
            <w:r w:rsidRPr="00B90D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B90DC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  <w:p w:rsidR="003C19AC" w:rsidRPr="00B90DC3" w:rsidRDefault="003C19AC" w:rsidP="00730ED6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F2C9C" w:rsidRPr="00B90DC3" w:rsidRDefault="005F2C9C" w:rsidP="00730ED6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Описание площадки строительства приведено в  Техническом заключении об </w:t>
            </w: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инженерно-геологических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условиях участка строительства проектируемого территориально обособленного комплекса для развития исследований и разработок и коммерциализации их результатов (Сколково) для разработки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градостроительной концепции. Изыскания проводились ГУП «Мосгоргеотрест», Заказ №1002-10 от 15.10.2010 года.</w:t>
            </w:r>
            <w:r w:rsidRPr="00B90DC3" w:rsidDel="00C406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5F2C9C" w:rsidRPr="00B90DC3" w:rsidRDefault="005F2C9C" w:rsidP="00730ED6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5F2C9C" w:rsidRPr="00B90DC3" w:rsidRDefault="005F2C9C" w:rsidP="00730ED6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Техническом заключении указано, что территорию площадки предварительно следует считать потенциально подтопляемой. </w:t>
            </w:r>
            <w:r w:rsidR="00E25157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этой связи н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еобходимо выполнить оценку потенциальной подтопляемости для объекта.</w:t>
            </w:r>
          </w:p>
          <w:p w:rsidR="005F2C9C" w:rsidRPr="00B90DC3" w:rsidRDefault="005F2C9C" w:rsidP="00730ED6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5F2C9C" w:rsidRPr="00B90DC3" w:rsidRDefault="005F2C9C" w:rsidP="00730ED6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Влияние водоотбора на площадку строительства</w:t>
            </w:r>
            <w:r w:rsidR="00E25157"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  <w:p w:rsidR="005F2C9C" w:rsidRPr="00B90DC3" w:rsidRDefault="005F2C9C" w:rsidP="00730ED6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F2C9C" w:rsidRPr="00B90DC3" w:rsidRDefault="005F2C9C" w:rsidP="00730ED6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Указанные в Техническом заключении факторы, такие как влияние </w:t>
            </w:r>
            <w:proofErr w:type="gramStart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суммарного</w:t>
            </w:r>
            <w:proofErr w:type="gramEnd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водоотбора из эксплуатируемых водоносных горизонтов, и возможное присутствие подверженных </w:t>
            </w:r>
            <w:proofErr w:type="spellStart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суффозинным</w:t>
            </w:r>
            <w:proofErr w:type="spellEnd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процессам грунтов должны быть уточнены по получении результатов инженерных изысканий.</w:t>
            </w:r>
          </w:p>
          <w:p w:rsidR="005F2C9C" w:rsidRPr="00B90DC3" w:rsidRDefault="005F2C9C" w:rsidP="00730ED6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F2C9C" w:rsidRPr="00B90DC3" w:rsidRDefault="005F2C9C" w:rsidP="00730ED6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Эти зоны устанавливаются в соответствии с СП  42.13330.2011.</w:t>
            </w:r>
          </w:p>
          <w:p w:rsidR="005F2C9C" w:rsidRPr="00B90DC3" w:rsidRDefault="005F2C9C" w:rsidP="00730ED6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Природно-климатические условия строительства:</w:t>
            </w:r>
          </w:p>
          <w:p w:rsidR="005F2C9C" w:rsidRPr="00B90DC3" w:rsidRDefault="005F2C9C" w:rsidP="003C19AC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Климатический район строительства IIВ</w:t>
            </w:r>
            <w:r w:rsidR="003C19AC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умеренно-континентальным климатом</w:t>
            </w:r>
            <w:proofErr w:type="gramStart"/>
            <w:r w:rsidR="003C19AC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:rsidR="005F2C9C" w:rsidRPr="00B90DC3" w:rsidRDefault="005F2C9C" w:rsidP="003C19AC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Снеговой район III;</w:t>
            </w:r>
          </w:p>
          <w:p w:rsidR="005F2C9C" w:rsidRPr="00B90DC3" w:rsidRDefault="005F2C9C" w:rsidP="003C19AC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Ветровой район I.</w:t>
            </w:r>
          </w:p>
          <w:p w:rsidR="005F2C9C" w:rsidRPr="007B29E7" w:rsidRDefault="005F2C9C" w:rsidP="00730ED6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Вышеприведенные сведения об участке строительства уточнить при проведении инженерных изысканий.</w:t>
            </w:r>
          </w:p>
          <w:p w:rsidR="005966E0" w:rsidRPr="007B29E7" w:rsidRDefault="005966E0" w:rsidP="00730ED6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30A42" w:rsidRPr="00B90DC3" w:rsidRDefault="00A50A07" w:rsidP="00E25157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0DC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br w:type="page"/>
      </w:r>
      <w:r w:rsidR="00C04917" w:rsidRPr="00B90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2. Основные требования к проектным решениям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095"/>
      </w:tblGrid>
      <w:tr w:rsidR="00B90DC3" w:rsidRPr="00B90DC3" w:rsidTr="00675D7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B90DC3" w:rsidRDefault="00C04917" w:rsidP="00930A42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B90DC3" w:rsidRDefault="00C04917" w:rsidP="00930A42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B90DC3" w:rsidRDefault="00C04917" w:rsidP="00930A42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 требований</w:t>
            </w:r>
          </w:p>
        </w:tc>
      </w:tr>
      <w:tr w:rsidR="00B90DC3" w:rsidRPr="00B90DC3" w:rsidTr="00675D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B90DC3" w:rsidRDefault="00C04917" w:rsidP="00930A42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B90DC3" w:rsidRDefault="00C04917" w:rsidP="00930A42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B90DC3" w:rsidRDefault="00C04917" w:rsidP="00930A42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B90DC3" w:rsidRPr="00B90DC3" w:rsidTr="00675D7B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архитектурным, конструктивным и объёмно-планировочным решениям.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4793" w:rsidRPr="00B90DC3" w:rsidRDefault="000625AE" w:rsidP="007D121E">
            <w:pPr>
              <w:pStyle w:val="ConsPlusTitle"/>
              <w:jc w:val="both"/>
              <w:rPr>
                <w:b w:val="0"/>
                <w:bCs w:val="0"/>
                <w:color w:val="000000" w:themeColor="text1"/>
              </w:rPr>
            </w:pPr>
            <w:r w:rsidRPr="00B90DC3">
              <w:rPr>
                <w:b w:val="0"/>
                <w:bCs w:val="0"/>
                <w:color w:val="000000" w:themeColor="text1"/>
              </w:rPr>
              <w:t>При проектировании учесть требования</w:t>
            </w:r>
            <w:r w:rsidR="007D4793" w:rsidRPr="00B90DC3">
              <w:rPr>
                <w:b w:val="0"/>
                <w:bCs w:val="0"/>
                <w:color w:val="000000" w:themeColor="text1"/>
              </w:rPr>
              <w:t>:</w:t>
            </w:r>
            <w:r w:rsidRPr="00B90DC3">
              <w:rPr>
                <w:b w:val="0"/>
                <w:bCs w:val="0"/>
                <w:color w:val="000000" w:themeColor="text1"/>
              </w:rPr>
              <w:t xml:space="preserve"> </w:t>
            </w:r>
          </w:p>
          <w:p w:rsidR="007D4793" w:rsidRPr="005966E0" w:rsidRDefault="007D4793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5966E0">
              <w:rPr>
                <w:color w:val="000000" w:themeColor="text1"/>
                <w:szCs w:val="24"/>
              </w:rPr>
              <w:t>Федерального закона от 30 декабря 2009 г. № 384-ФЗ "Технический регламент о безопасности зданий и сооружений";</w:t>
            </w:r>
          </w:p>
          <w:p w:rsidR="007D4793" w:rsidRPr="005966E0" w:rsidRDefault="007D4793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5966E0">
              <w:rPr>
                <w:color w:val="000000" w:themeColor="text1"/>
                <w:szCs w:val="24"/>
              </w:rPr>
              <w:t xml:space="preserve">ГОСТ </w:t>
            </w:r>
            <w:proofErr w:type="gramStart"/>
            <w:r w:rsidRPr="005966E0">
              <w:rPr>
                <w:color w:val="000000" w:themeColor="text1"/>
                <w:szCs w:val="24"/>
              </w:rPr>
              <w:t>Р</w:t>
            </w:r>
            <w:proofErr w:type="gramEnd"/>
            <w:r w:rsidRPr="005966E0">
              <w:rPr>
                <w:color w:val="000000" w:themeColor="text1"/>
                <w:szCs w:val="24"/>
              </w:rPr>
              <w:t xml:space="preserve"> 54257-2010 «Надежность строительных конструкций и оснований. Основные положения и требования»;</w:t>
            </w:r>
          </w:p>
          <w:p w:rsidR="00930A42" w:rsidRPr="005966E0" w:rsidRDefault="000625AE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5966E0">
              <w:rPr>
                <w:color w:val="000000" w:themeColor="text1"/>
                <w:szCs w:val="24"/>
              </w:rPr>
              <w:t>Постановления Правительства Москвы от 21.11.2006 N 911-ПП "Об утверждении Московских городских строительных норм (</w:t>
            </w:r>
            <w:r w:rsidR="00F566C0" w:rsidRPr="005966E0">
              <w:rPr>
                <w:color w:val="000000" w:themeColor="text1"/>
                <w:szCs w:val="24"/>
              </w:rPr>
              <w:t>МГСН</w:t>
            </w:r>
            <w:r w:rsidRPr="005966E0">
              <w:rPr>
                <w:color w:val="000000" w:themeColor="text1"/>
                <w:szCs w:val="24"/>
              </w:rPr>
              <w:t xml:space="preserve">) </w:t>
            </w:r>
            <w:r w:rsidR="00F67A55" w:rsidRPr="005966E0">
              <w:rPr>
                <w:color w:val="000000" w:themeColor="text1"/>
                <w:szCs w:val="24"/>
              </w:rPr>
              <w:t>и других нормативных актов, действующих на территории РФ.</w:t>
            </w:r>
          </w:p>
          <w:p w:rsidR="007D121E" w:rsidRPr="00B90DC3" w:rsidRDefault="007D121E" w:rsidP="007D121E">
            <w:pPr>
              <w:pStyle w:val="ConsPlusTitle"/>
              <w:jc w:val="both"/>
              <w:rPr>
                <w:i/>
                <w:color w:val="000000" w:themeColor="text1"/>
              </w:rPr>
            </w:pPr>
          </w:p>
          <w:p w:rsidR="000772D4" w:rsidRDefault="007D4793" w:rsidP="007D121E">
            <w:pPr>
              <w:pStyle w:val="ConsPlusTitle"/>
              <w:jc w:val="both"/>
              <w:rPr>
                <w:b w:val="0"/>
                <w:color w:val="000000" w:themeColor="text1"/>
              </w:rPr>
            </w:pPr>
            <w:r w:rsidRPr="00B90DC3">
              <w:rPr>
                <w:b w:val="0"/>
                <w:color w:val="000000" w:themeColor="text1"/>
              </w:rPr>
              <w:t xml:space="preserve">Комплекс зданий с апартаментами для профессоров Сколтеха запроектировать в виде разновысотных зданий со средней этажностью 2-4 этажа, со встроенными или </w:t>
            </w:r>
            <w:proofErr w:type="spellStart"/>
            <w:proofErr w:type="gramStart"/>
            <w:r w:rsidRPr="00B90DC3">
              <w:rPr>
                <w:b w:val="0"/>
                <w:color w:val="000000" w:themeColor="text1"/>
              </w:rPr>
              <w:t>встроенно</w:t>
            </w:r>
            <w:proofErr w:type="spellEnd"/>
            <w:r w:rsidRPr="00B90DC3">
              <w:rPr>
                <w:b w:val="0"/>
                <w:color w:val="000000" w:themeColor="text1"/>
              </w:rPr>
              <w:t xml:space="preserve"> - пристроенными</w:t>
            </w:r>
            <w:proofErr w:type="gramEnd"/>
            <w:r w:rsidRPr="00B90DC3">
              <w:rPr>
                <w:b w:val="0"/>
                <w:color w:val="000000" w:themeColor="text1"/>
              </w:rPr>
              <w:t xml:space="preserve"> помещениями Профессорского Клуба и других помещений общественного, спортивно – оздоровительного и вспомогательного назначения, с прилегающей благоустроенной озелененной территорией, местами для отдыха, площадками для барбекю и занятий спортом.</w:t>
            </w:r>
          </w:p>
          <w:p w:rsidR="001C2740" w:rsidRDefault="001C2740" w:rsidP="001C27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740" w:rsidRPr="00B90DC3" w:rsidRDefault="001C2740" w:rsidP="002632DB">
            <w:pPr>
              <w:spacing w:after="0" w:line="240" w:lineRule="auto"/>
              <w:jc w:val="both"/>
              <w:rPr>
                <w:i/>
                <w:color w:val="000000" w:themeColor="text1"/>
              </w:rPr>
            </w:pPr>
            <w:r w:rsidRPr="00AB65FB">
              <w:rPr>
                <w:rFonts w:ascii="Times New Roman" w:hAnsi="Times New Roman" w:cs="Times New Roman"/>
                <w:sz w:val="24"/>
                <w:szCs w:val="24"/>
              </w:rPr>
              <w:t>При проектировании учесть архитектурные решения близлежащих объектов для формирования единого гармоничного градостроительного ансамбля.</w:t>
            </w:r>
          </w:p>
          <w:p w:rsidR="007D4793" w:rsidRPr="00B90DC3" w:rsidRDefault="007D4793" w:rsidP="007D121E">
            <w:pPr>
              <w:pStyle w:val="ConsPlusTitle"/>
              <w:jc w:val="both"/>
              <w:rPr>
                <w:rFonts w:eastAsia="Times New Roman"/>
                <w:b w:val="0"/>
                <w:color w:val="000000" w:themeColor="text1"/>
                <w:lang w:eastAsia="ru-RU"/>
              </w:rPr>
            </w:pPr>
            <w:r w:rsidRPr="00B90DC3">
              <w:rPr>
                <w:b w:val="0"/>
                <w:color w:val="000000" w:themeColor="text1"/>
              </w:rPr>
              <w:t xml:space="preserve">Внутри зданий, на территории </w:t>
            </w:r>
            <w:r w:rsidRPr="00B90DC3">
              <w:rPr>
                <w:rFonts w:eastAsia="Times New Roman"/>
                <w:b w:val="0"/>
                <w:color w:val="000000" w:themeColor="text1"/>
                <w:lang w:eastAsia="ru-RU"/>
              </w:rPr>
              <w:t>Преподавательского Квартала предусмотрет</w:t>
            </w:r>
            <w:r w:rsidR="009E07DC" w:rsidRPr="00B90DC3">
              <w:rPr>
                <w:rFonts w:eastAsia="Times New Roman"/>
                <w:b w:val="0"/>
                <w:color w:val="000000" w:themeColor="text1"/>
                <w:lang w:eastAsia="ru-RU"/>
              </w:rPr>
              <w:t>ь</w:t>
            </w:r>
            <w:r w:rsidRPr="00B90DC3">
              <w:rPr>
                <w:rFonts w:eastAsia="Times New Roman"/>
                <w:b w:val="0"/>
                <w:color w:val="000000" w:themeColor="text1"/>
                <w:lang w:eastAsia="ru-RU"/>
              </w:rPr>
              <w:t xml:space="preserve"> места </w:t>
            </w:r>
            <w:r w:rsidR="004A1977" w:rsidRPr="00B90DC3">
              <w:rPr>
                <w:rFonts w:eastAsia="Times New Roman"/>
                <w:b w:val="0"/>
                <w:color w:val="000000" w:themeColor="text1"/>
                <w:lang w:eastAsia="ru-RU"/>
              </w:rPr>
              <w:t xml:space="preserve">общего пользования для отдыха и </w:t>
            </w:r>
            <w:proofErr w:type="gramStart"/>
            <w:r w:rsidR="004A1977" w:rsidRPr="00B90DC3">
              <w:rPr>
                <w:rFonts w:eastAsia="Times New Roman"/>
                <w:b w:val="0"/>
                <w:color w:val="000000" w:themeColor="text1"/>
                <w:lang w:eastAsia="ru-RU"/>
              </w:rPr>
              <w:t>проведения</w:t>
            </w:r>
            <w:proofErr w:type="gramEnd"/>
            <w:r w:rsidR="004A1977" w:rsidRPr="00B90DC3">
              <w:rPr>
                <w:rFonts w:eastAsia="Times New Roman"/>
                <w:b w:val="0"/>
                <w:color w:val="000000" w:themeColor="text1"/>
                <w:lang w:eastAsia="ru-RU"/>
              </w:rPr>
              <w:t xml:space="preserve"> различных общественно – культурных мероприятий.</w:t>
            </w:r>
          </w:p>
          <w:p w:rsidR="00DC59EC" w:rsidRPr="00B90DC3" w:rsidRDefault="00DC59EC" w:rsidP="00F701F6">
            <w:pPr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701F6" w:rsidRPr="00B90DC3" w:rsidRDefault="00F701F6" w:rsidP="00F701F6">
            <w:pPr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Необходимо обеспечить закрытые и уличные стоянки для велосипедов.</w:t>
            </w:r>
          </w:p>
          <w:p w:rsidR="004A1977" w:rsidRPr="00B90DC3" w:rsidRDefault="004A1977" w:rsidP="004A1977">
            <w:pPr>
              <w:pStyle w:val="ConsPlusTitle"/>
              <w:jc w:val="center"/>
              <w:rPr>
                <w:color w:val="000000" w:themeColor="text1"/>
              </w:rPr>
            </w:pPr>
            <w:r w:rsidRPr="00B90DC3">
              <w:rPr>
                <w:rFonts w:eastAsia="Times New Roman"/>
                <w:color w:val="000000" w:themeColor="text1"/>
                <w:lang w:eastAsia="ru-RU"/>
              </w:rPr>
              <w:t>Типы апартаментов (жилых единиц).</w:t>
            </w:r>
          </w:p>
          <w:p w:rsidR="004A1977" w:rsidRPr="00B90DC3" w:rsidRDefault="004A1977" w:rsidP="005966E0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комплексе запроектировать следующие типы апартаментов:</w:t>
            </w:r>
          </w:p>
          <w:p w:rsidR="004A1977" w:rsidRPr="00B90DC3" w:rsidRDefault="004A197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односпальные;</w:t>
            </w:r>
          </w:p>
          <w:p w:rsidR="004A1977" w:rsidRPr="00B90DC3" w:rsidRDefault="004A197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proofErr w:type="spellStart"/>
            <w:r w:rsidRPr="00B90DC3">
              <w:rPr>
                <w:color w:val="000000" w:themeColor="text1"/>
                <w:szCs w:val="24"/>
              </w:rPr>
              <w:t>двухспальные</w:t>
            </w:r>
            <w:proofErr w:type="spellEnd"/>
            <w:r w:rsidRPr="00B90DC3">
              <w:rPr>
                <w:color w:val="000000" w:themeColor="text1"/>
                <w:szCs w:val="24"/>
              </w:rPr>
              <w:t>;</w:t>
            </w:r>
          </w:p>
          <w:p w:rsidR="004A1977" w:rsidRPr="005966E0" w:rsidRDefault="004A197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proofErr w:type="spellStart"/>
            <w:r w:rsidRPr="00B90DC3">
              <w:rPr>
                <w:color w:val="000000" w:themeColor="text1"/>
                <w:szCs w:val="24"/>
              </w:rPr>
              <w:t>трехспальные</w:t>
            </w:r>
            <w:proofErr w:type="spellEnd"/>
            <w:r w:rsidRPr="00B90DC3">
              <w:rPr>
                <w:color w:val="000000" w:themeColor="text1"/>
                <w:szCs w:val="24"/>
              </w:rPr>
              <w:t>.</w:t>
            </w:r>
          </w:p>
          <w:p w:rsidR="005966E0" w:rsidRPr="005966E0" w:rsidRDefault="005966E0" w:rsidP="005966E0">
            <w:pPr>
              <w:ind w:left="34"/>
              <w:jc w:val="both"/>
              <w:rPr>
                <w:color w:val="000000" w:themeColor="text1"/>
                <w:szCs w:val="24"/>
                <w:lang w:val="en-US"/>
              </w:rPr>
            </w:pPr>
          </w:p>
          <w:p w:rsidR="004A1977" w:rsidRPr="00B90DC3" w:rsidRDefault="004A1977" w:rsidP="004A1977">
            <w:pPr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 проектировании апартаментов руководствоваться Приложением № </w:t>
            </w:r>
            <w:r w:rsidR="00DE2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E244C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 настоящему Техническому заданию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«Руководство по планировочным и интерьерным решениям апартаментов в смешанных кварталах ИЦ «Сколково»</w:t>
            </w:r>
            <w:r w:rsidR="00853360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853360" w:rsidRPr="00B90DC3" w:rsidRDefault="00853360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 xml:space="preserve">для </w:t>
            </w:r>
            <w:proofErr w:type="gramStart"/>
            <w:r w:rsidRPr="00B90DC3">
              <w:rPr>
                <w:color w:val="000000" w:themeColor="text1"/>
                <w:szCs w:val="24"/>
              </w:rPr>
              <w:t>односпальных</w:t>
            </w:r>
            <w:proofErr w:type="gramEnd"/>
            <w:r w:rsidRPr="00B90DC3">
              <w:rPr>
                <w:color w:val="000000" w:themeColor="text1"/>
                <w:szCs w:val="24"/>
              </w:rPr>
              <w:t xml:space="preserve"> – </w:t>
            </w:r>
            <w:r w:rsidRPr="005966E0">
              <w:rPr>
                <w:color w:val="000000" w:themeColor="text1"/>
                <w:szCs w:val="24"/>
              </w:rPr>
              <w:t>L</w:t>
            </w:r>
            <w:r w:rsidRPr="00B90DC3">
              <w:rPr>
                <w:color w:val="000000" w:themeColor="text1"/>
                <w:szCs w:val="24"/>
              </w:rPr>
              <w:t>- категория, стр. 12.4;</w:t>
            </w:r>
          </w:p>
          <w:p w:rsidR="00853360" w:rsidRPr="00B90DC3" w:rsidRDefault="00853360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 xml:space="preserve">для </w:t>
            </w:r>
            <w:proofErr w:type="spellStart"/>
            <w:r w:rsidRPr="00B90DC3">
              <w:rPr>
                <w:color w:val="000000" w:themeColor="text1"/>
                <w:szCs w:val="24"/>
              </w:rPr>
              <w:t>двухспальных</w:t>
            </w:r>
            <w:proofErr w:type="spellEnd"/>
            <w:r w:rsidRPr="00B90DC3">
              <w:rPr>
                <w:color w:val="000000" w:themeColor="text1"/>
                <w:szCs w:val="24"/>
              </w:rPr>
              <w:t xml:space="preserve"> – </w:t>
            </w:r>
            <w:r w:rsidRPr="005966E0">
              <w:rPr>
                <w:color w:val="000000" w:themeColor="text1"/>
                <w:szCs w:val="24"/>
              </w:rPr>
              <w:t>L</w:t>
            </w:r>
            <w:r w:rsidRPr="00B90DC3">
              <w:rPr>
                <w:color w:val="000000" w:themeColor="text1"/>
                <w:szCs w:val="24"/>
              </w:rPr>
              <w:t>- категория, стр. 12.8;</w:t>
            </w:r>
          </w:p>
          <w:p w:rsidR="00853360" w:rsidRPr="00B90DC3" w:rsidRDefault="00853360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 xml:space="preserve">для трехспальных – </w:t>
            </w:r>
            <w:r w:rsidRPr="005966E0">
              <w:rPr>
                <w:color w:val="000000" w:themeColor="text1"/>
                <w:szCs w:val="24"/>
              </w:rPr>
              <w:t>L</w:t>
            </w:r>
            <w:r w:rsidRPr="00B90DC3">
              <w:rPr>
                <w:color w:val="000000" w:themeColor="text1"/>
                <w:szCs w:val="24"/>
              </w:rPr>
              <w:t>- категория, стр. 12.12.</w:t>
            </w:r>
          </w:p>
          <w:p w:rsidR="009E07DC" w:rsidRPr="00B90DC3" w:rsidRDefault="009E07DC" w:rsidP="006B530C">
            <w:pPr>
              <w:ind w:right="-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B530C" w:rsidRPr="00B90DC3" w:rsidRDefault="006B530C" w:rsidP="006B530C">
            <w:pPr>
              <w:ind w:right="-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Требования к внутренней отделке и мебели  в Апартаментах.</w:t>
            </w:r>
          </w:p>
          <w:p w:rsidR="006B530C" w:rsidRPr="00B90DC3" w:rsidRDefault="006B530C" w:rsidP="006B530C">
            <w:pPr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Апартаменты должны быть укомплектованы оборудованием и мебелью в соответствие Приложением № </w:t>
            </w:r>
            <w:r w:rsidR="00DE2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E244C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настоящему Техническому заданию «Руководство по планировочным и интерьерным решениям апартаментов в смешанных кварталах ИЦ «Сколково».</w:t>
            </w:r>
          </w:p>
          <w:p w:rsidR="006B530C" w:rsidRPr="00B90DC3" w:rsidRDefault="006B530C" w:rsidP="006B530C">
            <w:pPr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Строительно – монтажные</w:t>
            </w:r>
            <w:proofErr w:type="gramEnd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 «под ключ» в апартаментах должны включать: внутреннюю отделку, встроенную и переносную мебель, кухонное оборудование, ванную комнату, оборудованную мебелью и сантехникой. Внутренняя отделка должна включать в себя все внутренние отделочные работы, отделочные материалы, электрическое и осветительное оборудование (встроенные светильники, розетки, выключатели, стеновые панели</w:t>
            </w:r>
            <w:r w:rsidR="000B27F2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управления и доступа к системе </w:t>
            </w:r>
            <w:r w:rsidR="000B27F2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Smart</w:t>
            </w:r>
            <w:r w:rsidR="000B27F2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B27F2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City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0B27F2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датчики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0B27F2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подоконники, двери с фурнитурой и т.д.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53360" w:rsidRPr="00B90DC3" w:rsidRDefault="000151D3" w:rsidP="000151D3">
            <w:pPr>
              <w:ind w:right="-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Профессорский Клуб.</w:t>
            </w:r>
          </w:p>
          <w:p w:rsidR="00644C54" w:rsidRPr="00B90DC3" w:rsidRDefault="00644C54" w:rsidP="00644C54">
            <w:pPr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Профессорский Клуб предполагается общественным центром для сообщества преподавателей и студентов.</w:t>
            </w:r>
          </w:p>
          <w:p w:rsidR="00644C54" w:rsidRPr="00B90DC3" w:rsidRDefault="00644C54" w:rsidP="00644C54">
            <w:pPr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Миссия Клуба – содействие интеллектуальной и социальной жизни университетского общества, предоставление места для различных общественных мероприятий, приемов и встреч в торжественной обстановке.</w:t>
            </w:r>
          </w:p>
          <w:p w:rsidR="00644C54" w:rsidRPr="00B90DC3" w:rsidRDefault="00644C54" w:rsidP="00644C54">
            <w:pPr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 разработке проекта Профессорского Клуба должен быть использован лучший мировой опыт по проектированию аналогичных сооружений. </w:t>
            </w:r>
            <w:r w:rsidR="00C501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Проектировщику необходимо определить не менее 5 проектов – аналогов, на основании которых будут уточнены Концепция Объекта и его основные </w:t>
            </w:r>
            <w:proofErr w:type="gramStart"/>
            <w:r w:rsidR="00C501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технико – экономические</w:t>
            </w:r>
            <w:proofErr w:type="gramEnd"/>
            <w:r w:rsidR="00C501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показатели.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Проектировщиком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проектных аналогов и требований к Клубу должен быть согласован с представи</w:t>
            </w:r>
            <w:r w:rsidR="006B530C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телями Сколтеха.</w:t>
            </w:r>
          </w:p>
          <w:p w:rsidR="00930A42" w:rsidRPr="00B90DC3" w:rsidRDefault="00C04917" w:rsidP="0003227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Расчетное значение глубины промерзания грунта</w:t>
            </w:r>
            <w:r w:rsidR="009E07DC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Я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вляется основным параметром для назначения глубины заложения фундаментов, принимаемой по п. 5.5 СП 22.13330.2011. </w:t>
            </w:r>
          </w:p>
          <w:p w:rsidR="00930A42" w:rsidRPr="00B90DC3" w:rsidRDefault="00930A42" w:rsidP="0003227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30A42" w:rsidRPr="00B90DC3" w:rsidRDefault="00C04917" w:rsidP="0003227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Температурные воздействия.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Положения расчета на температурные воздействия приведены в разделе 13 СП 20.13330.2011. </w:t>
            </w:r>
          </w:p>
          <w:p w:rsidR="00930A42" w:rsidRPr="00B90DC3" w:rsidRDefault="00930A42" w:rsidP="00032272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930A42" w:rsidRPr="00B90DC3" w:rsidRDefault="00C04917" w:rsidP="0003227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Расчеты по обоснованию отсутствия температурно-усадочных швов</w:t>
            </w:r>
            <w:r w:rsidR="00983AC1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Расчеты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следует выполнять, если размеры здания, или его частей (например, подземной части крупного комплекса, состоящего из нескольких зданий), превышают предельно допустимые. Исходные данные, необходимые для выполнения таких расчетов приведены в СП 20.13330.2011 и других источниках</w:t>
            </w:r>
            <w:r w:rsidR="001F65C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30A42" w:rsidRPr="00B90DC3" w:rsidRDefault="00C04917" w:rsidP="0003227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Температуры внутреннего воздуха помещений в теплое и холодное время года соответственно, принима</w:t>
            </w:r>
            <w:r w:rsidR="00C42ED5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ются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ГОСТ 12.1.005.</w:t>
            </w:r>
          </w:p>
          <w:p w:rsidR="00930A42" w:rsidRDefault="003439D8" w:rsidP="004668E3">
            <w:pPr>
              <w:spacing w:before="240"/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проектировании учесть мероприятия по снижению шумового воздействия от аэропорта «Внуково».</w:t>
            </w:r>
          </w:p>
          <w:p w:rsidR="006D22D6" w:rsidRPr="00B90DC3" w:rsidRDefault="006D22D6" w:rsidP="004668E3">
            <w:pPr>
              <w:spacing w:before="240"/>
              <w:ind w:right="-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DC3" w:rsidRPr="00B90DC3" w:rsidTr="00635915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инженерному и технологическому оборудованию, максимальные удельные показатели потребления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B90DC3" w:rsidRDefault="00C04917" w:rsidP="00930A42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Определить проектом в соответствии с действующими нормативами с учетом требований </w:t>
            </w:r>
            <w:r w:rsidR="001C003D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Технического задания на проектирование и </w:t>
            </w:r>
            <w:r w:rsidR="00C750BE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(Предварительных)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Технических условий</w:t>
            </w:r>
            <w:r w:rsidR="001C003D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подключения к </w:t>
            </w:r>
            <w:r w:rsidR="00C750BE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общегородским системам </w:t>
            </w:r>
            <w:r w:rsidR="001C003D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инженерн</w:t>
            </w:r>
            <w:r w:rsidR="00C750BE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о-технического обеспечения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344F5" w:rsidRPr="00B90DC3" w:rsidRDefault="002344F5" w:rsidP="002344F5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Жилые, общественные и циркуляционные зоны должны быть обеспечены электроэнергией, водой, канализацией,  системой отопления, коммуникационной сетью, телефонной кабельной сетью, системами механической вентиляции, системой охлаждения, воздуха и противопожарными системами.</w:t>
            </w:r>
          </w:p>
          <w:p w:rsidR="00474C14" w:rsidRPr="00B90DC3" w:rsidRDefault="00474C14" w:rsidP="002344F5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30A42" w:rsidRDefault="00C04917" w:rsidP="002344F5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proofErr w:type="gramStart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объеме </w:t>
            </w:r>
            <w:r w:rsidR="00004F8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работ,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выполняемом согласно настоящему </w:t>
            </w:r>
            <w:r w:rsidR="00E53C1C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Заданию на проектирование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объекте должны быть запроектированы</w:t>
            </w:r>
            <w:proofErr w:type="gramEnd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следующие инженерные системы:</w:t>
            </w:r>
          </w:p>
          <w:p w:rsidR="00EE5F6D" w:rsidRPr="00B90DC3" w:rsidRDefault="00EE5F6D" w:rsidP="002344F5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30A42" w:rsidRPr="00B90DC3" w:rsidRDefault="00C04917" w:rsidP="002344F5">
            <w:pPr>
              <w:spacing w:after="0"/>
              <w:ind w:left="34" w:right="3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Внутренние системы: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Водоснабжение и водоотведение;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Пожаротушение</w:t>
            </w:r>
            <w:r w:rsidR="001C2740">
              <w:rPr>
                <w:color w:val="000000" w:themeColor="text1"/>
                <w:szCs w:val="24"/>
              </w:rPr>
              <w:t xml:space="preserve"> </w:t>
            </w:r>
            <w:r w:rsidR="001C2740">
              <w:rPr>
                <w:szCs w:val="24"/>
              </w:rPr>
              <w:t>и противодымная вентиляция</w:t>
            </w:r>
            <w:r w:rsidR="001C2740" w:rsidRPr="00F227C3">
              <w:rPr>
                <w:szCs w:val="24"/>
              </w:rPr>
              <w:t>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lastRenderedPageBreak/>
              <w:t>Отопление;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Общеобменная вентиляция и кондиционирование;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Технологическая вентиляция;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Теплоснабжение</w:t>
            </w:r>
            <w:r w:rsidR="001C003D" w:rsidRPr="00B90DC3">
              <w:rPr>
                <w:color w:val="000000" w:themeColor="text1"/>
                <w:szCs w:val="24"/>
              </w:rPr>
              <w:t>, включая ИТП</w:t>
            </w:r>
            <w:r w:rsidRPr="00B90DC3">
              <w:rPr>
                <w:color w:val="000000" w:themeColor="text1"/>
                <w:szCs w:val="24"/>
              </w:rPr>
              <w:t>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Электроснабжение и силовое оборудование;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Защитное заземление;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Молниезащита;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Внутреннее электроосвещение;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Освещение территории;</w:t>
            </w:r>
          </w:p>
          <w:p w:rsidR="00847453" w:rsidRPr="00B90DC3" w:rsidRDefault="00847453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proofErr w:type="gramStart"/>
            <w:r w:rsidRPr="00B90DC3">
              <w:rPr>
                <w:color w:val="000000" w:themeColor="text1"/>
                <w:szCs w:val="24"/>
              </w:rPr>
              <w:t>Беспроводной</w:t>
            </w:r>
            <w:proofErr w:type="gramEnd"/>
            <w:r w:rsidRPr="00B90DC3">
              <w:rPr>
                <w:color w:val="000000" w:themeColor="text1"/>
                <w:szCs w:val="24"/>
              </w:rPr>
              <w:t xml:space="preserve"> высокоскоростной интернет</w:t>
            </w:r>
            <w:r w:rsidR="008358E1" w:rsidRPr="00B90DC3">
              <w:rPr>
                <w:color w:val="000000" w:themeColor="text1"/>
                <w:szCs w:val="24"/>
              </w:rPr>
              <w:t xml:space="preserve"> (во всех общественных местах и жилых комнатах)</w:t>
            </w:r>
            <w:r w:rsidRPr="00B90DC3">
              <w:rPr>
                <w:color w:val="000000" w:themeColor="text1"/>
                <w:szCs w:val="24"/>
              </w:rPr>
              <w:t>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Телефонизация;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Радиофикация;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Телевидение</w:t>
            </w:r>
            <w:r w:rsidR="008358E1" w:rsidRPr="00B90DC3">
              <w:rPr>
                <w:color w:val="000000" w:themeColor="text1"/>
                <w:szCs w:val="24"/>
              </w:rPr>
              <w:t xml:space="preserve"> (включая широкополосное кабельное телевидение высокой четкости)</w:t>
            </w:r>
            <w:r w:rsidRPr="00B90DC3">
              <w:rPr>
                <w:color w:val="000000" w:themeColor="text1"/>
                <w:szCs w:val="24"/>
              </w:rPr>
              <w:t>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Структурированная кабельная сеть, включая стойку и патч-панели;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Автоматизация инженерного оборудования;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Автоматизация инженерного оборудования при пожаре;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Охранная и пожарная сигнализация</w:t>
            </w:r>
            <w:r w:rsidR="0033315D" w:rsidRPr="00B90DC3">
              <w:rPr>
                <w:color w:val="000000" w:themeColor="text1"/>
                <w:szCs w:val="24"/>
              </w:rPr>
              <w:t xml:space="preserve"> с системой информирования в ближайшую пожарную часть</w:t>
            </w:r>
            <w:r w:rsidRPr="00B90DC3">
              <w:rPr>
                <w:color w:val="000000" w:themeColor="text1"/>
                <w:szCs w:val="24"/>
              </w:rPr>
              <w:t>;</w:t>
            </w:r>
          </w:p>
          <w:p w:rsidR="00930A42" w:rsidRPr="005966E0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Система оповещения о пожаре и управления эвакуацией;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Система диспетчеризации здания;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Видеонаблюдение, контроль доступа, охранная сигнализация, часофикация</w:t>
            </w:r>
            <w:r w:rsidR="0012726E" w:rsidRPr="00B90DC3">
              <w:rPr>
                <w:color w:val="000000" w:themeColor="text1"/>
                <w:szCs w:val="24"/>
              </w:rPr>
              <w:t>.</w:t>
            </w:r>
          </w:p>
          <w:p w:rsidR="00930A42" w:rsidRPr="00B90DC3" w:rsidRDefault="00930A42" w:rsidP="00930A42">
            <w:pPr>
              <w:tabs>
                <w:tab w:val="left" w:pos="317"/>
              </w:tabs>
              <w:spacing w:after="0" w:line="240" w:lineRule="auto"/>
              <w:ind w:left="34" w:right="34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930A42" w:rsidRPr="00B90DC3" w:rsidRDefault="00C04917" w:rsidP="00930A42">
            <w:pPr>
              <w:spacing w:after="0"/>
              <w:ind w:left="34" w:right="3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Внутриплощадочные сети:</w:t>
            </w:r>
          </w:p>
          <w:p w:rsidR="00930A42" w:rsidRPr="001C2740" w:rsidRDefault="00C04917" w:rsidP="002632DB">
            <w:pPr>
              <w:pStyle w:val="ad"/>
              <w:numPr>
                <w:ilvl w:val="0"/>
                <w:numId w:val="15"/>
              </w:numPr>
              <w:ind w:left="317" w:right="-1" w:hanging="283"/>
              <w:jc w:val="both"/>
              <w:rPr>
                <w:color w:val="000000" w:themeColor="text1"/>
                <w:szCs w:val="24"/>
              </w:rPr>
            </w:pPr>
            <w:r w:rsidRPr="001C2740">
              <w:rPr>
                <w:color w:val="000000" w:themeColor="text1"/>
                <w:szCs w:val="24"/>
              </w:rPr>
              <w:t>Водоснабжение и Канализация</w:t>
            </w:r>
            <w:r w:rsidR="001C2740" w:rsidRPr="001C2740">
              <w:rPr>
                <w:color w:val="000000" w:themeColor="text1"/>
                <w:szCs w:val="24"/>
              </w:rPr>
              <w:t xml:space="preserve"> </w:t>
            </w:r>
            <w:r w:rsidR="001C2740" w:rsidRPr="001C2740">
              <w:rPr>
                <w:szCs w:val="24"/>
              </w:rPr>
              <w:t>(ливневая и хозбытовая);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Теплоснабжение</w:t>
            </w:r>
            <w:r w:rsidR="007F35A3" w:rsidRPr="00B90DC3">
              <w:rPr>
                <w:color w:val="000000" w:themeColor="text1"/>
                <w:szCs w:val="24"/>
              </w:rPr>
              <w:t>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Электроснабжение</w:t>
            </w:r>
            <w:r w:rsidR="007F35A3" w:rsidRPr="00B90DC3">
              <w:rPr>
                <w:color w:val="000000" w:themeColor="text1"/>
                <w:szCs w:val="24"/>
              </w:rPr>
              <w:t>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Наружное освещение, в том числе архитектурная подсветка зданий</w:t>
            </w:r>
            <w:r w:rsidR="007F35A3" w:rsidRPr="00B90DC3">
              <w:rPr>
                <w:color w:val="000000" w:themeColor="text1"/>
                <w:szCs w:val="24"/>
              </w:rPr>
              <w:t>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Телефонизация</w:t>
            </w:r>
            <w:r w:rsidR="007F35A3" w:rsidRPr="00B90DC3">
              <w:rPr>
                <w:color w:val="000000" w:themeColor="text1"/>
                <w:szCs w:val="24"/>
              </w:rPr>
              <w:t>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Структурированная кабельная сеть</w:t>
            </w:r>
            <w:r w:rsidR="007F35A3" w:rsidRPr="00B90DC3">
              <w:rPr>
                <w:color w:val="000000" w:themeColor="text1"/>
                <w:szCs w:val="24"/>
              </w:rPr>
              <w:t>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Диспетчеризация</w:t>
            </w:r>
            <w:r w:rsidR="007F35A3" w:rsidRPr="00B90DC3">
              <w:rPr>
                <w:color w:val="000000" w:themeColor="text1"/>
                <w:szCs w:val="24"/>
              </w:rPr>
              <w:t>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Системы безопасности</w:t>
            </w:r>
            <w:r w:rsidR="007F35A3" w:rsidRPr="00B90DC3">
              <w:rPr>
                <w:color w:val="000000" w:themeColor="text1"/>
                <w:szCs w:val="24"/>
              </w:rPr>
              <w:t>.</w:t>
            </w:r>
          </w:p>
          <w:p w:rsidR="00930A42" w:rsidRPr="00EE5F6D" w:rsidRDefault="00930A42" w:rsidP="00EE5F6D">
            <w:pPr>
              <w:ind w:left="34"/>
              <w:jc w:val="both"/>
              <w:rPr>
                <w:color w:val="000000" w:themeColor="text1"/>
                <w:szCs w:val="24"/>
              </w:rPr>
            </w:pPr>
          </w:p>
          <w:p w:rsidR="00930A42" w:rsidRPr="00B90DC3" w:rsidRDefault="00C04917" w:rsidP="0037673A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Электрооборудование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в соответствии с Техническим </w:t>
            </w:r>
            <w:r w:rsidR="00C56C4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заданием, нормативными документами и требованиями ТУ (ПТУ) в части присоединения к сетям ИЦ Сколково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Размещение</w:t>
            </w:r>
            <w:r w:rsidR="001C2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2740">
              <w:rPr>
                <w:rFonts w:ascii="Times New Roman" w:hAnsi="Times New Roman" w:cs="Times New Roman"/>
                <w:sz w:val="24"/>
                <w:szCs w:val="24"/>
              </w:rPr>
              <w:t>ТП,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42ED5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высоковольтного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оборудования распределительных устройств (РУ) силовых трансформаторов и ГРЩ-0,4 </w:t>
            </w:r>
            <w:proofErr w:type="spellStart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</w:t>
            </w:r>
            <w:proofErr w:type="spellEnd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56C4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предусмотреть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выделенных помещениях. </w:t>
            </w:r>
          </w:p>
          <w:p w:rsidR="0028736B" w:rsidRPr="00B90DC3" w:rsidRDefault="00C04917" w:rsidP="0037673A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При необходимости </w:t>
            </w:r>
            <w:r w:rsidR="00DD7B51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запроектировать резервный источник электропитания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C56C4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Тип станции согласовать с Заказчиком</w:t>
            </w:r>
            <w:r w:rsidR="0028736B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30A42" w:rsidRPr="00B90DC3" w:rsidRDefault="00C04917" w:rsidP="0037673A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Водоснабжение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согласно </w:t>
            </w:r>
            <w:r w:rsidR="00C56C4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Техническому задани</w:t>
            </w:r>
            <w:r w:rsidR="004F56F1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="00C56C4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нормативным документам и требованиям ТУ (ПТУ) в части присоединения к сетям ИЦ Сколково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12726E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вводов водопровода и</w:t>
            </w:r>
            <w:r w:rsidR="0012726E" w:rsidRPr="00B90DC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диаметр </w:t>
            </w:r>
            <w:r w:rsidR="0012726E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труб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уточнить на стадии проектирования.</w:t>
            </w:r>
          </w:p>
          <w:p w:rsidR="00930A42" w:rsidRPr="00B90DC3" w:rsidRDefault="00C04917" w:rsidP="0037673A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Горячее водоснабжение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от проектируемого ИТП с принудительной циркуляцией согласно ТУ (ПТУ).</w:t>
            </w:r>
          </w:p>
          <w:p w:rsidR="00930A42" w:rsidRPr="00B90DC3" w:rsidRDefault="00C04917" w:rsidP="002632DB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Канализация и водосток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D632E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согласно Техническим условиям </w:t>
            </w:r>
            <w:r w:rsidR="00C56C4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(ПТУ)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подключение </w:t>
            </w:r>
            <w:r w:rsidR="00C56C4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 сетям ИЦ Сколково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самотечными выпусками в дворовую сеть бытовой и ливневой ка</w:t>
            </w:r>
            <w:r w:rsidR="0084745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нализации соответственно</w:t>
            </w:r>
            <w:r w:rsidR="00DF1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F1481">
              <w:rPr>
                <w:rFonts w:ascii="Times New Roman" w:hAnsi="Times New Roman" w:cs="Times New Roman"/>
                <w:sz w:val="24"/>
                <w:szCs w:val="24"/>
              </w:rPr>
              <w:t xml:space="preserve"> с последующим подключением к городским сетям ИЦ Сколково</w:t>
            </w:r>
            <w:proofErr w:type="gramStart"/>
            <w:r w:rsidR="00DF14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1481" w:rsidRPr="00FE5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F1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30A42" w:rsidRPr="00B90DC3" w:rsidRDefault="00C04917" w:rsidP="0037673A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Отопление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водяная двухтрубная система с попутным движением теплоносителя</w:t>
            </w:r>
            <w:r w:rsidR="007F35A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вертикальными стояками и горизонтальной поэтажной разводкой по независимой схеме.</w:t>
            </w:r>
          </w:p>
          <w:p w:rsidR="00B140FA" w:rsidRPr="00B90DC3" w:rsidRDefault="00B140FA" w:rsidP="0037673A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 всех помещениях все элементы обогрева и охлаждения должны быть оснащены регулирующими термостатами.</w:t>
            </w:r>
          </w:p>
          <w:p w:rsidR="00930A42" w:rsidRPr="00B90DC3" w:rsidRDefault="00C04917" w:rsidP="0037673A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Вентиляция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приточно-вытяжная с механическим побуждением в соответствии с требованиями СНиП</w:t>
            </w:r>
            <w:r w:rsidR="0033315D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возможностью централизованного отключения систем общеобменной вентиляции.</w:t>
            </w:r>
          </w:p>
          <w:p w:rsidR="00C56C49" w:rsidRPr="00B90DC3" w:rsidRDefault="00C56C49" w:rsidP="0037673A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Теплоноситель для систем отопления и те</w:t>
            </w:r>
            <w:r w:rsidR="007F35A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плоснабжения вентиляции готовит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ся в ИТП.</w:t>
            </w:r>
          </w:p>
          <w:p w:rsidR="00930A42" w:rsidRPr="00B90DC3" w:rsidRDefault="00DF1481" w:rsidP="0037673A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Противодымную вентиляцию</w:t>
            </w:r>
            <w:r w:rsidR="00C04917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выполнить в с</w:t>
            </w:r>
            <w:r w:rsidR="00635915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оответствии с требованиями СНиП. У</w:t>
            </w:r>
            <w:r w:rsidR="00C04917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становить огнезадерживающие клапаны на воздуховодах общеобменной вентиляции в местах прохода через огнестойкие преграды, при пересечении границы противопожарных отсеков и в местах окончания магистральных воздуховодов на этажах</w:t>
            </w:r>
            <w:r w:rsidR="00635915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при необходимости</w:t>
            </w:r>
            <w:r w:rsidR="00C04917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30A42" w:rsidRPr="00B90DC3" w:rsidRDefault="00C04917" w:rsidP="0037673A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Воздушно-тепловые завесы – </w:t>
            </w:r>
            <w:r w:rsidR="00635915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 необходимости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предусмотреть </w:t>
            </w:r>
            <w:r w:rsidR="00C56C4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в</w:t>
            </w:r>
            <w:r w:rsidR="00DD7B51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</w:t>
            </w:r>
            <w:r w:rsidR="00C56C4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дах с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водяными</w:t>
            </w:r>
            <w:r w:rsidR="00C56C4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электрическими </w:t>
            </w:r>
            <w:r w:rsidR="00DD7B51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теплообменниками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35915" w:rsidRPr="00B90DC3" w:rsidRDefault="00391DF7" w:rsidP="0037673A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Архитектурными, инженерными и конструктивными решениями предусмотреть возможность установки бытовых кондиционеров в апартаментах, в том числе возможность размещения внешних блоков кондиционеров на фасадах</w:t>
            </w:r>
            <w:r w:rsidR="00635915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либо использование системы </w:t>
            </w:r>
            <w:r w:rsidR="00635915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VRV</w:t>
            </w:r>
            <w:r w:rsidR="00635915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кондиционирования.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30A42" w:rsidRPr="00B90DC3" w:rsidRDefault="00C04917" w:rsidP="0037673A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Телефонизация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по ТУ.</w:t>
            </w:r>
          </w:p>
          <w:p w:rsidR="00930A42" w:rsidRPr="00B90DC3" w:rsidRDefault="00C04917" w:rsidP="0037673A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Радиофикация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по ТУ.</w:t>
            </w:r>
          </w:p>
          <w:p w:rsidR="0028736B" w:rsidRPr="00B90DC3" w:rsidRDefault="0028736B" w:rsidP="0037673A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Освещение</w:t>
            </w:r>
            <w:r w:rsidR="00635915"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35915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олжн</w:t>
            </w:r>
            <w:r w:rsidR="00635915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соответствовать индивидуальным интерьерным решениям.</w:t>
            </w:r>
          </w:p>
          <w:p w:rsidR="00474C14" w:rsidRPr="00B90DC3" w:rsidRDefault="008D632E" w:rsidP="0037673A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Сантехническое оборудование.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74C14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Мойки в кухнях должны быть оборудованы </w:t>
            </w:r>
            <w:proofErr w:type="spellStart"/>
            <w:r w:rsidR="00474C14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измельчителями</w:t>
            </w:r>
            <w:proofErr w:type="spellEnd"/>
            <w:r w:rsidR="00474C14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D632E" w:rsidRPr="00B90DC3" w:rsidRDefault="008D632E" w:rsidP="0037673A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Помещение для сбора мусора.</w:t>
            </w:r>
            <w:r w:rsidRPr="00B90DC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комплексе должны быть предусмотрены помещения для раздельного сбора мусора с контейнерами. </w:t>
            </w:r>
          </w:p>
          <w:p w:rsidR="007F35A3" w:rsidRPr="00B90DC3" w:rsidRDefault="007F35A3" w:rsidP="007F35A3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Торговые автоматы.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Предусмотреть размещение торговых автоматов в местах общего пользования.</w:t>
            </w:r>
          </w:p>
          <w:p w:rsidR="00930A42" w:rsidRPr="00B90DC3" w:rsidRDefault="00C04917" w:rsidP="0037673A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Разработать систему сбора и обработки информации, систему контроля доступа, охранного видеонаблюдения, оповещения о пожаре, сети связи и системы безопасности в соответствии с действующими нормативами</w:t>
            </w:r>
            <w:r w:rsidR="000D5B0C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EA4491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D5B0C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Проектом системы обеспечения комплексной безопасности и антитеррористической защищенности инновационного центра «Сколково»</w:t>
            </w:r>
            <w:r w:rsidR="00EA4491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части Технических условий и технических требований на проектирование объектов ИЦ Сколково в части обеспечения их безопасности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30A42" w:rsidRDefault="00C04917" w:rsidP="0037673A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Разработать системы противопожарной и охранной сигнализации, автоматики пожаротушения,  автоматизированной системы управления зданием,  АОВ в соответствии с действующими нормативами.</w:t>
            </w:r>
          </w:p>
          <w:p w:rsidR="00DF1481" w:rsidRPr="00B90DC3" w:rsidRDefault="00DF1481" w:rsidP="0037673A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65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Обеспечить возможность интеграции систем обеспечения безопасности ИЦ «Сколково» (видеонаблюдения, контроля доступа, систем противопожарной безопасности и пр.).</w:t>
            </w:r>
          </w:p>
          <w:p w:rsidR="00930A42" w:rsidRPr="00B90DC3" w:rsidRDefault="00C04917" w:rsidP="0037673A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Проектные решения в сфере инженерных систем и сетей должны соответствовать техническим условиям (ПТУ), на присоединение к инженерным сетям ИЦ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«Сколково». </w:t>
            </w:r>
          </w:p>
          <w:p w:rsidR="00EA4491" w:rsidRPr="00B90DC3" w:rsidRDefault="00C04917" w:rsidP="0037673A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Здание оборудовать инженерными системами, совокупность, которых должна будет поддерживать требуемые условия проведения технологических процессов, а также безопасности - как внутренней рабочей среды, так и внешней окружающей среды. </w:t>
            </w:r>
          </w:p>
          <w:p w:rsidR="00930A42" w:rsidRPr="00B90DC3" w:rsidRDefault="00C04917" w:rsidP="0037673A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разработке проектной документации учитывать требования технических условий (предварительных технических условий) подключения к общегородским сетям инженерно-технического обеспечения и улично-дорожной сети, а также требования необходимые для получения  сертификата по LEED уровень «Серебро».</w:t>
            </w:r>
          </w:p>
          <w:p w:rsidR="000E58E4" w:rsidRPr="00D73C56" w:rsidRDefault="00C04917" w:rsidP="004668E3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Максимальные показатели потребления </w:t>
            </w:r>
            <w:r w:rsidR="00DF1481">
              <w:rPr>
                <w:rFonts w:ascii="Times New Roman" w:hAnsi="Times New Roman" w:cs="Times New Roman"/>
                <w:sz w:val="24"/>
                <w:szCs w:val="24"/>
              </w:rPr>
              <w:t>по инженерным ресурсам</w:t>
            </w:r>
            <w:r w:rsidR="00DF1481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принять в соответствии с Предварительными техническими условиями</w:t>
            </w:r>
            <w:r w:rsidR="006D22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(ПТУ)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966E0" w:rsidRPr="00D73C56" w:rsidRDefault="005966E0" w:rsidP="004668E3">
            <w:pPr>
              <w:ind w:left="34" w:right="34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B90DC3" w:rsidRPr="00B90DC3" w:rsidTr="00675D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благоустройству территории, озеленению, организации рельефа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B90DC3" w:rsidRDefault="00C04917" w:rsidP="00004F89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Необходимо учесть общие градостроительные решения, заложенные в ППТ.</w:t>
            </w:r>
          </w:p>
          <w:p w:rsidR="00004F89" w:rsidRPr="00B90DC3" w:rsidRDefault="00004F89" w:rsidP="00004F89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Планировочными решениям</w:t>
            </w:r>
            <w:r w:rsidR="001542F0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пределах участка предусмотреть внутреннюю </w:t>
            </w:r>
            <w:proofErr w:type="spellStart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улично</w:t>
            </w:r>
            <w:proofErr w:type="spellEnd"/>
            <w:r w:rsidR="00033D6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033D6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дорожную сеть с минимальным количеством выездов на магистральные улицы районного зна</w:t>
            </w:r>
            <w:r w:rsidR="00033D6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чения и улицы местного значения.</w:t>
            </w:r>
          </w:p>
          <w:p w:rsidR="00930A42" w:rsidRPr="00B90DC3" w:rsidRDefault="00547E00" w:rsidP="00004F89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Спортивные</w:t>
            </w:r>
            <w:r w:rsidR="00033D6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игровые площадки</w:t>
            </w:r>
            <w:r w:rsidR="00033D6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площадки для барбекю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запроектировать с соблюдением требований нормативных документов</w:t>
            </w:r>
            <w:r w:rsidR="00033D6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33D6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Природные </w:t>
            </w:r>
            <w:proofErr w:type="gramStart"/>
            <w:r w:rsidR="00033D6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материалы</w:t>
            </w:r>
            <w:proofErr w:type="gramEnd"/>
            <w:r w:rsidR="00033D6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создающие</w:t>
            </w:r>
            <w:r w:rsidR="00C04917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границы зон и </w:t>
            </w:r>
            <w:r w:rsidR="00033D6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="00BA563F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ипы покрытий согласовать с Заказчиком.</w:t>
            </w:r>
          </w:p>
          <w:p w:rsidR="00930A42" w:rsidRPr="00B90DC3" w:rsidRDefault="00C04917" w:rsidP="00004F89">
            <w:pPr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пространства на территории должны быть приспособлены для использования </w:t>
            </w:r>
            <w:r w:rsidR="00033D63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МГН.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30A42" w:rsidRPr="00B90DC3" w:rsidRDefault="00C04917" w:rsidP="00033D63">
            <w:pPr>
              <w:spacing w:after="0"/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территории </w:t>
            </w:r>
            <w:r w:rsidR="00BA563F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нормативными требованиями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предусмотреть: 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пешеходные и велодорожки, проезды и стоянки пожарной спецтехники;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скверы – зеленые насаждения (деревья, кустарники) с дорожками, уложенными тротуарной плиткой;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площадки, уложенные тротуарной плиткой;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зоны благоустройства, граничащие с проездами отделить ограничителями (металлические парковочные столбы или бетонные колесоотбои);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 xml:space="preserve">закрытую площадку для размещения контейнеров </w:t>
            </w:r>
            <w:r w:rsidR="00B04640">
              <w:rPr>
                <w:szCs w:val="24"/>
              </w:rPr>
              <w:lastRenderedPageBreak/>
              <w:t xml:space="preserve">(заглубленного типа) </w:t>
            </w:r>
            <w:r w:rsidRPr="00B90DC3">
              <w:rPr>
                <w:color w:val="000000" w:themeColor="text1"/>
                <w:szCs w:val="24"/>
              </w:rPr>
              <w:t xml:space="preserve">под ТБО </w:t>
            </w:r>
            <w:r w:rsidRPr="00624E18">
              <w:rPr>
                <w:color w:val="000000" w:themeColor="text1"/>
                <w:szCs w:val="24"/>
              </w:rPr>
              <w:t>для селективного сбора</w:t>
            </w:r>
            <w:r w:rsidRPr="00B90DC3">
              <w:rPr>
                <w:color w:val="000000" w:themeColor="text1"/>
                <w:szCs w:val="24"/>
              </w:rPr>
              <w:t xml:space="preserve"> мусора с твердым покрытием и круглогодичным подъездом уборочной техники;</w:t>
            </w:r>
          </w:p>
          <w:p w:rsidR="00930A42" w:rsidRPr="00B90DC3" w:rsidRDefault="00930A42" w:rsidP="00930A42">
            <w:pPr>
              <w:tabs>
                <w:tab w:val="left" w:pos="317"/>
              </w:tabs>
              <w:spacing w:after="0" w:line="240" w:lineRule="auto"/>
              <w:ind w:right="175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930A42" w:rsidRPr="00B90DC3" w:rsidRDefault="00C04917" w:rsidP="00033D63">
            <w:pPr>
              <w:spacing w:after="120"/>
              <w:ind w:right="1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общем планировании территории следует учитывать необходимость использования разнообразных материалов (вода, земля, песок, камни разной величины и формы, разные виды деревьев, глина, гравий, опилки):</w:t>
            </w:r>
          </w:p>
          <w:p w:rsidR="00930A42" w:rsidRPr="00B90DC3" w:rsidRDefault="00847453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вывод воды и водосток должен размещаться около входов и выходить из стены здания для возможности мытья обуви после прогулки, детских колясок, велосипедов и другого транспорта;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проложить дорожки с разным покрытием;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спланировать места для отдыха;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спроектировать подиумы, скамейки, места для сидения;</w:t>
            </w:r>
          </w:p>
          <w:p w:rsidR="00930A42" w:rsidRPr="00B90DC3" w:rsidRDefault="00C0491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 xml:space="preserve">крытые «места для парковок» </w:t>
            </w:r>
            <w:r w:rsidR="0096470C" w:rsidRPr="00B90DC3">
              <w:rPr>
                <w:color w:val="000000" w:themeColor="text1"/>
                <w:szCs w:val="24"/>
              </w:rPr>
              <w:t>велосипедов</w:t>
            </w:r>
            <w:r w:rsidRPr="00B90DC3">
              <w:rPr>
                <w:color w:val="000000" w:themeColor="text1"/>
                <w:szCs w:val="24"/>
              </w:rPr>
              <w:t>;</w:t>
            </w:r>
          </w:p>
          <w:p w:rsidR="00930A42" w:rsidRPr="00B90DC3" w:rsidRDefault="00930A42" w:rsidP="0096470C">
            <w:pPr>
              <w:tabs>
                <w:tab w:val="left" w:pos="317"/>
              </w:tabs>
              <w:spacing w:after="0" w:line="240" w:lineRule="auto"/>
              <w:ind w:left="34" w:right="175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B90DC3" w:rsidRPr="00B90DC3" w:rsidTr="00675D7B">
        <w:trPr>
          <w:trHeight w:val="7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организации строительства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538" w:rsidRDefault="00C04917" w:rsidP="004E13D7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разработать в соответствии с требованиями действующих нормативов, в т.ч. Градостроительный кодекс РФ, СП 48.13330.2011, МДС 12-46-2008 и п. 23 Постановления Правительства РФ от 16.02.2008 г. №</w:t>
            </w:r>
            <w:r w:rsidR="0062539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87. Согласовать с </w:t>
            </w:r>
            <w:r w:rsidR="005231D0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проектом подготовки площадки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ИЦ Сколково.</w:t>
            </w:r>
          </w:p>
          <w:p w:rsidR="00D73C56" w:rsidRPr="00B90DC3" w:rsidRDefault="00D73C56" w:rsidP="004E13D7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DC3" w:rsidRPr="00B90DC3" w:rsidTr="00675D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мероприятиям по охране окружающей среды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3D7" w:rsidRPr="00B90DC3" w:rsidRDefault="00C04917" w:rsidP="004E13D7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 «Охрана окружающей среды» и перечень мероприятий по охране окружающей среды разработать в соответствии с действующими санитарно-эпидемиологическими нормами, правилами и экологическими требованиями к проектной документации и п</w:t>
            </w:r>
            <w:r w:rsidR="0062539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62539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23,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25 и 40 Постановления Правительства РФ от 16.02.2008 г. №</w:t>
            </w:r>
            <w:r w:rsidR="0082209D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87. Предусмотреть мероприятия, исключающие негативное воздействие на окружающую природную среду. </w:t>
            </w:r>
          </w:p>
          <w:p w:rsidR="004E13D7" w:rsidRPr="00B90DC3" w:rsidRDefault="004E13D7" w:rsidP="004E13D7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Требования к экологической устойчивости проектируемого Объекта.</w:t>
            </w:r>
          </w:p>
          <w:p w:rsidR="004E13D7" w:rsidRPr="00B90DC3" w:rsidRDefault="004E13D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 xml:space="preserve">Сертификация по </w:t>
            </w:r>
            <w:r w:rsidRPr="005966E0">
              <w:rPr>
                <w:color w:val="000000" w:themeColor="text1"/>
                <w:szCs w:val="24"/>
              </w:rPr>
              <w:t>LEED</w:t>
            </w:r>
            <w:r w:rsidRPr="00B90DC3">
              <w:rPr>
                <w:color w:val="000000" w:themeColor="text1"/>
                <w:szCs w:val="24"/>
              </w:rPr>
              <w:t xml:space="preserve"> не ниже уровня «серебра»;</w:t>
            </w:r>
          </w:p>
          <w:p w:rsidR="004E13D7" w:rsidRPr="00B90DC3" w:rsidRDefault="009F2190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Установка роторных теплообменников на всех вентиляционных установках;</w:t>
            </w:r>
          </w:p>
          <w:p w:rsidR="009F2190" w:rsidRPr="005966E0" w:rsidRDefault="009F2190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Водосберегающие насадки на водяные приборы в ванных, туалетах и других помещениях;</w:t>
            </w:r>
          </w:p>
          <w:p w:rsidR="009F2190" w:rsidRPr="005966E0" w:rsidRDefault="009F2190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Использование материалов для строительства с высокой степенью утилизации (переработки);</w:t>
            </w:r>
          </w:p>
          <w:p w:rsidR="009F2190" w:rsidRPr="005966E0" w:rsidRDefault="009F2190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 xml:space="preserve">Обеспечение </w:t>
            </w:r>
            <w:proofErr w:type="gramStart"/>
            <w:r w:rsidRPr="00B90DC3">
              <w:rPr>
                <w:color w:val="000000" w:themeColor="text1"/>
                <w:szCs w:val="24"/>
              </w:rPr>
              <w:t>контроля за</w:t>
            </w:r>
            <w:proofErr w:type="gramEnd"/>
            <w:r w:rsidRPr="00B90DC3">
              <w:rPr>
                <w:color w:val="000000" w:themeColor="text1"/>
                <w:szCs w:val="24"/>
              </w:rPr>
              <w:t xml:space="preserve"> обращением с отходами и </w:t>
            </w:r>
            <w:r w:rsidRPr="00B90DC3">
              <w:rPr>
                <w:color w:val="000000" w:themeColor="text1"/>
                <w:szCs w:val="24"/>
              </w:rPr>
              <w:lastRenderedPageBreak/>
              <w:t>переработкой мусора в период строительства;</w:t>
            </w:r>
          </w:p>
          <w:p w:rsidR="009F2190" w:rsidRPr="005966E0" w:rsidRDefault="009F2190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Использование естественного освещения с целью снижения потребности в электрическом освещении.</w:t>
            </w:r>
          </w:p>
          <w:p w:rsidR="004E13D7" w:rsidRPr="00B90DC3" w:rsidRDefault="00C04917" w:rsidP="004E13D7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Разработать раздел «Защита от шума».</w:t>
            </w:r>
            <w:r w:rsidR="004E13D7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30A42" w:rsidRPr="00B90DC3" w:rsidRDefault="00C04917" w:rsidP="004E13D7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Предусмотреть ОЗДС.</w:t>
            </w:r>
          </w:p>
          <w:p w:rsidR="00930A42" w:rsidRDefault="00C04917" w:rsidP="004E13D7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составе раздела разработать мероприятия по предотвращению и (или) снижению возможного негативного действия намечаемой деятельности на окружающую среду в соответствии с требованиями ФЗ от 10.01.2002 г. №7-ФЗ и рациональному использованию природных ресурсов на период строительства и эксплуатации.</w:t>
            </w:r>
          </w:p>
          <w:p w:rsidR="00B04640" w:rsidRPr="00B90DC3" w:rsidRDefault="00B04640" w:rsidP="004E13D7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6DA">
              <w:rPr>
                <w:rFonts w:ascii="Times New Roman" w:hAnsi="Times New Roman" w:cs="Times New Roman"/>
                <w:sz w:val="24"/>
                <w:szCs w:val="24"/>
              </w:rPr>
              <w:t xml:space="preserve">В составе проектной документации раздела «Оценка воздействия на окружающую среду» предусмотреть разработку на период строительства: паспортов опасных отходов, Технологического регламента по обращению с отходами (469-ПП от 25.06.2002, Приказ Ростехнадзора №570 от 15.08.2007), программу производственного </w:t>
            </w:r>
            <w:proofErr w:type="gramStart"/>
            <w:r w:rsidRPr="004756DA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4756DA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санитарных правил (52-ФЗ, СП 1.1.1058-01), программу производственного экологического контроля (7-ФЗ ст.67).</w:t>
            </w:r>
          </w:p>
          <w:p w:rsidR="00930A42" w:rsidRPr="00B90DC3" w:rsidRDefault="00C04917" w:rsidP="004E13D7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 внешним шумам: </w:t>
            </w:r>
          </w:p>
          <w:p w:rsidR="004E13D7" w:rsidRPr="00B90DC3" w:rsidRDefault="00C04917" w:rsidP="004E13D7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Разработать мероприятия по защите от внешнего шума в соответствии с утвержденным Проектом планировки территории ИЦ «Сколково».</w:t>
            </w:r>
            <w:r w:rsidR="004E13D7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Проектом и строительными мероприятиями, помимо нормативной звукоизоляции конструкций здания, предусмотреть защиту от внешних шумов, включая шум от пролетающих самолетов. </w:t>
            </w:r>
          </w:p>
          <w:p w:rsidR="00930A42" w:rsidRPr="00B90DC3" w:rsidRDefault="00C04917" w:rsidP="004E13D7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 внутренним шумам: </w:t>
            </w:r>
          </w:p>
          <w:p w:rsidR="00163538" w:rsidRPr="003A25AF" w:rsidRDefault="00C04917" w:rsidP="004E13D7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Архитектурно-планировочные и конструктивные решения должны быть выполнены в соответствии с действующими нормами и правилами, обеспечивать санитарные требования по взаиморасположению помещений, исключающее зашумление помещений. В технических помещениях, связанных с повышенными источниками шума (венткамеры, ИТП и пр.) предусмотреть </w:t>
            </w:r>
            <w:proofErr w:type="gramStart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дополнительную</w:t>
            </w:r>
            <w:proofErr w:type="gramEnd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(усиленную) шумоизоляцию. Проектируемое вентиляционное и технологическое оборудование должно быть оборудовано системами шумоглушения, гибкими вставками на воздуховодах, виборооснованиями (виброкомпенсаторами) с целью исключения распространения структурного шума  по несущим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конструкциям здания.</w:t>
            </w:r>
          </w:p>
          <w:p w:rsidR="005966E0" w:rsidRPr="003A25AF" w:rsidRDefault="005966E0" w:rsidP="004E13D7">
            <w:pPr>
              <w:spacing w:after="12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B90DC3" w:rsidRPr="00B90DC3" w:rsidTr="00675D7B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1C63A5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обеспечению комплексной безопасности и антитеррористической защищенности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30A42" w:rsidRPr="00B90DC3" w:rsidRDefault="00C04917" w:rsidP="001C63A5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предварительными техническими условиями подключения объекта капитального строительства к общегородским системам инженерно-технического обеспечения, комплексной системе обеспечения безопасности и антитеррористической защищенности на территории инновационного центра "Сколково"</w:t>
            </w:r>
            <w:r w:rsidR="005231D0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Техническими требованиями на проектирование объектов ИЦ Сколково в части обеспечения их безопасности</w:t>
            </w:r>
          </w:p>
          <w:p w:rsidR="00163538" w:rsidRPr="00B90DC3" w:rsidRDefault="00C04917" w:rsidP="001C63A5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Проектная документация должна содержать раздел «Комплексная безопасность и антитеррористическая защита».</w:t>
            </w:r>
          </w:p>
          <w:p w:rsidR="001C63A5" w:rsidRPr="00B90DC3" w:rsidRDefault="001C63A5" w:rsidP="001C63A5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Проектом должна быть предусмотрена система контроля и доступа по картам. Посетители должны иметь возможность свободного входа в здание через единую зону рецепции, после чего они могут попадать беспрепятственно в часть общественных помещений первого этажа, предназначенных для посетителей.  </w:t>
            </w:r>
          </w:p>
          <w:p w:rsidR="001C63A5" w:rsidRPr="00B90DC3" w:rsidRDefault="001C63A5" w:rsidP="001C63A5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Двери в здание с системой доступа по карте должны быть закрыты с 24/7. Все наружные двери должны быть обо</w:t>
            </w:r>
            <w:r w:rsidR="003E640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рудованы звуковой сигнализацией, срабатывающей в случае, если дверь не закрывается в течени</w:t>
            </w:r>
            <w:proofErr w:type="gramStart"/>
            <w:r w:rsidR="003E640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proofErr w:type="gramEnd"/>
            <w:r w:rsidR="003E640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 секунд после открытия.</w:t>
            </w:r>
          </w:p>
          <w:p w:rsidR="003E6409" w:rsidRPr="003A25AF" w:rsidRDefault="003E6409" w:rsidP="004560A8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 камер видеонаблюдения (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CCTV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должна быть обеспечена перед входными группами.</w:t>
            </w:r>
          </w:p>
          <w:p w:rsidR="005966E0" w:rsidRPr="003A25AF" w:rsidRDefault="005966E0" w:rsidP="004560A8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DC3" w:rsidRPr="00B90DC3" w:rsidTr="00675D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1C63A5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по обеспечению пожарной безопасности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D0" w:rsidRPr="001A5078" w:rsidRDefault="00D00FD0" w:rsidP="00D00FD0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78">
              <w:rPr>
                <w:rFonts w:ascii="Times New Roman" w:hAnsi="Times New Roman" w:cs="Times New Roman"/>
                <w:sz w:val="24"/>
                <w:szCs w:val="24"/>
              </w:rPr>
              <w:t>При проектировании в обязательном порядке учесть требования «Технического регламента о требованиях пожарной безопасности» № 123-ФЗ и других нормативных документов по пожарной безопасности.</w:t>
            </w:r>
          </w:p>
          <w:p w:rsidR="00D00FD0" w:rsidRPr="001A5078" w:rsidRDefault="00D00FD0" w:rsidP="00D00FD0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078">
              <w:rPr>
                <w:rFonts w:ascii="Times New Roman" w:hAnsi="Times New Roman" w:cs="Times New Roman"/>
                <w:sz w:val="24"/>
                <w:szCs w:val="24"/>
              </w:rPr>
              <w:t>При необходимости разработать специальные технические условия (СТУ) пожарной безопасности объекта и согласовать их в установленном порядке.</w:t>
            </w:r>
          </w:p>
          <w:p w:rsidR="005966E0" w:rsidRPr="003A25AF" w:rsidRDefault="005966E0" w:rsidP="008358E1">
            <w:pPr>
              <w:spacing w:after="12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B90DC3" w:rsidRPr="00B90DC3" w:rsidTr="00675D7B">
        <w:trPr>
          <w:trHeight w:val="1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1C63A5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Требования к обеспечению ориентации и безопасного передвижения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инвалидов и мало-мобильных групп населения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B90DC3" w:rsidRDefault="00C04917" w:rsidP="00BC6CB9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Предусмотреть конструктивные и другие специальные мероприятия, обеспечивающие беспрепятственное передвижение по территории инвалидов (в соответствии с требованиями СП 59.13330.2012 «Доступность зданий и сооружений для маломобильных групп населения»).</w:t>
            </w:r>
          </w:p>
          <w:p w:rsidR="00DF44BA" w:rsidRPr="00B90DC3" w:rsidRDefault="00DF44BA" w:rsidP="00BC6CB9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Должен быть обеспечен 100% доступ МГН во все общественные помещения, включая административные помещения, зоны и </w:t>
            </w:r>
            <w:r w:rsidR="000A2097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помещения для посетителей, в том числе и в Профессорском Клубе, 100% доступ МГН на территории участка  комплекса.</w:t>
            </w:r>
          </w:p>
          <w:p w:rsidR="000A2097" w:rsidRPr="00B90DC3" w:rsidRDefault="000A2097" w:rsidP="00BC6CB9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Проектные решения зон и помещений, доступных для МГН, должны обеспечивать:</w:t>
            </w:r>
          </w:p>
          <w:p w:rsidR="000A2097" w:rsidRPr="00B90DC3" w:rsidRDefault="000A2097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досягаемость мест целевого посещения и беспрепятственность перемещения внутри зданий и сооружений;</w:t>
            </w:r>
          </w:p>
          <w:p w:rsidR="000A2097" w:rsidRPr="00B90DC3" w:rsidRDefault="00B83206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безопасность путей движения (в том числе эвакуационных), а так же мест проживания, обслуживания и приложения труда;</w:t>
            </w:r>
          </w:p>
          <w:p w:rsidR="00B83206" w:rsidRPr="00B90DC3" w:rsidRDefault="00B83206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proofErr w:type="gramStart"/>
            <w:r w:rsidRPr="00B90DC3">
              <w:rPr>
                <w:color w:val="000000" w:themeColor="text1"/>
                <w:szCs w:val="24"/>
              </w:rPr>
              <w:t>своевременное получение МГН полноценной и качественной информации, позволяющей ориентироваться в пространстве, использовать оборудование (в том числе для самообслуживания), получать услуги, участвовать в трудовом и учебном процессах и т.д.;</w:t>
            </w:r>
            <w:proofErr w:type="gramEnd"/>
          </w:p>
          <w:p w:rsidR="00B83206" w:rsidRPr="00B90DC3" w:rsidRDefault="00B83206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удобство и комфорт среды жизнедеятельности;</w:t>
            </w:r>
          </w:p>
          <w:p w:rsidR="00B83206" w:rsidRPr="00B90DC3" w:rsidRDefault="00B83206" w:rsidP="00B832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Проектные решения объектов, обеспечивающих доступность для инвалидов не должны ограничивать условия жизнедеятельности других групп населения, а так же эффективность эксплуатации зданий.</w:t>
            </w:r>
          </w:p>
          <w:p w:rsidR="00930A42" w:rsidRPr="00B90DC3" w:rsidRDefault="00C04917" w:rsidP="00BC6CB9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комплексе предусмотреть нормативные мероприятия для инвалидов всех категорий (колясочники, опорники, для незрячих и глухих лиц).</w:t>
            </w:r>
          </w:p>
          <w:p w:rsidR="00BC6CB9" w:rsidRPr="00B90DC3" w:rsidRDefault="00BC6CB9" w:rsidP="00BC6CB9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зоне Апартаментов для 5% жилых единиц (апартаментов) в каждой категории</w:t>
            </w:r>
            <w:r w:rsidR="004560A8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запроектировать места для проживания МГН на первых этажах здания.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4560A8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Проектом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обеспечить доступность инвалидов и других маломобильных групп населения, а именно:</w:t>
            </w:r>
          </w:p>
          <w:p w:rsidR="00BC6CB9" w:rsidRPr="00B90DC3" w:rsidRDefault="00BC6CB9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Доступность для проживающих МГН;</w:t>
            </w:r>
          </w:p>
          <w:p w:rsidR="00BC6CB9" w:rsidRPr="00B90DC3" w:rsidRDefault="00BC6CB9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Доступность для маломобильных посетителей (гостей);</w:t>
            </w:r>
          </w:p>
          <w:p w:rsidR="00BC6CB9" w:rsidRPr="005966E0" w:rsidRDefault="00BC6CB9" w:rsidP="005966E0">
            <w:pPr>
              <w:pStyle w:val="ad"/>
              <w:numPr>
                <w:ilvl w:val="0"/>
                <w:numId w:val="15"/>
              </w:numPr>
              <w:ind w:left="317" w:hanging="283"/>
              <w:jc w:val="both"/>
              <w:rPr>
                <w:i/>
                <w:color w:val="000000" w:themeColor="text1"/>
                <w:szCs w:val="24"/>
              </w:rPr>
            </w:pPr>
            <w:r w:rsidRPr="00B90DC3">
              <w:rPr>
                <w:color w:val="000000" w:themeColor="text1"/>
                <w:szCs w:val="24"/>
              </w:rPr>
              <w:t>Тактильные надписи для слепых (шрифт Брайля).</w:t>
            </w:r>
          </w:p>
          <w:p w:rsidR="005966E0" w:rsidRPr="00EE5F6D" w:rsidRDefault="005966E0" w:rsidP="00EE5F6D">
            <w:pPr>
              <w:ind w:left="34"/>
              <w:jc w:val="both"/>
              <w:rPr>
                <w:i/>
                <w:color w:val="000000" w:themeColor="text1"/>
                <w:szCs w:val="24"/>
              </w:rPr>
            </w:pPr>
          </w:p>
        </w:tc>
      </w:tr>
      <w:tr w:rsidR="00B90DC3" w:rsidRPr="00B90DC3" w:rsidTr="00675D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энергетической эффективности и оснащенности объекта приборами учета энергетических ресурсов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B90DC3" w:rsidRDefault="00C04917" w:rsidP="00391DF7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Энергетический паспорт объекта составить по установленной форме с учетом требований </w:t>
            </w:r>
            <w:r w:rsidR="0042463B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действующих норм, а также С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НиП 23-02-2003.</w:t>
            </w:r>
          </w:p>
          <w:p w:rsidR="00391DF7" w:rsidRPr="00B90DC3" w:rsidRDefault="00391DF7" w:rsidP="00391DF7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Проектными решениями обеспечить учет потребления тепла, холода и электроэнергии, а также проведение мониторинга потребления энергоресурсов.</w:t>
            </w:r>
          </w:p>
          <w:p w:rsidR="00930A42" w:rsidRPr="00B90DC3" w:rsidRDefault="00C04917" w:rsidP="00391DF7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Предусмотреть выполнение требований стандартов LEED «Серебро».</w:t>
            </w:r>
          </w:p>
          <w:p w:rsidR="00930A42" w:rsidRPr="00B90DC3" w:rsidRDefault="00C04917" w:rsidP="00391DF7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 проектировании учесть требования Зеленого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кодекса Фонда Сколково.</w:t>
            </w:r>
          </w:p>
          <w:p w:rsidR="00930A42" w:rsidRPr="00B90DC3" w:rsidRDefault="00C04917" w:rsidP="00391DF7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Применить технологии по экономии энергоресурсов, повторное использование ливневых стоков,</w:t>
            </w:r>
            <w:r w:rsidR="00B86AC8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устройство солнечных коллекторов, обеспечивающих сокращение потребления тепла на нужды ГВС до 5%.</w:t>
            </w:r>
          </w:p>
          <w:p w:rsidR="005966E0" w:rsidRDefault="00C04917" w:rsidP="00391DF7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Учесть требования ППТ ИЦ Сколково в части энергосбережения</w:t>
            </w:r>
            <w:r w:rsidR="005231D0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86AC8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Том 3.1.</w:t>
            </w:r>
            <w:r w:rsidR="005231D0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86AC8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«Общая пояснительная записка».</w:t>
            </w:r>
          </w:p>
          <w:p w:rsidR="00EE5F6D" w:rsidRPr="00EE5F6D" w:rsidRDefault="00EE5F6D" w:rsidP="00391DF7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DC3" w:rsidRPr="00B90DC3" w:rsidTr="004668E3">
        <w:trPr>
          <w:trHeight w:val="4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обеспечению безопасной эксплуатации объекта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3A25AF" w:rsidRDefault="00C04917" w:rsidP="005B2EBC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Определить в соответствии с назначением Объекта в соответствии с действующим Законодательством РФ. Разработать в составе Проектной документации раздел «Требования к обеспечению безопасной эксплуатации объектов капитального строительства» в соответствии со статьей 48 Градостроительного кодекса Российской Федерации от 29.12.2004 N 190-ФЗ и Федеральным законом от 28.11.2011 N 337-ФЗ.</w:t>
            </w:r>
          </w:p>
          <w:p w:rsidR="005966E0" w:rsidRPr="003A25AF" w:rsidRDefault="005966E0" w:rsidP="005B2EBC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DC3" w:rsidRPr="00B90DC3" w:rsidTr="001F2C95">
        <w:trPr>
          <w:trHeight w:val="36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C95" w:rsidRPr="00B90DC3" w:rsidRDefault="00C04917" w:rsidP="00FF3B37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Требования </w:t>
            </w:r>
            <w:r w:rsidR="001F2C95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разработке и оформлению сметной документации</w:t>
            </w:r>
          </w:p>
          <w:p w:rsidR="00FF3B37" w:rsidRPr="00B90DC3" w:rsidRDefault="00FF3B37" w:rsidP="00FF3B37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30A42" w:rsidRPr="00B90DC3" w:rsidRDefault="00930A42" w:rsidP="00FF3B37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3A25AF" w:rsidRDefault="00C04917" w:rsidP="004668E3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Разработать сметную документацию на строительство объектов капитального строительства </w:t>
            </w:r>
            <w:r w:rsidR="00B82C0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сметно-нормативной базе ФЕР-2011 (в редакции 2008/2009 г.) </w:t>
            </w:r>
            <w:r w:rsidR="007B11A5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</w:t>
            </w:r>
            <w:r w:rsidR="00B82C0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учетом всех дополнений и изменений, выпущенных до настоящего времени в базисном уровне цен 2001 г.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соответствии с положениями Требований к </w:t>
            </w:r>
            <w:r w:rsidR="005E5551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82C0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сметному разделу </w:t>
            </w:r>
            <w:r w:rsidR="005E5551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проектной документации</w:t>
            </w:r>
            <w:r w:rsidR="00B82C0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разрабатываемой в целях </w:t>
            </w:r>
            <w:r w:rsidR="005E5551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осуществления</w:t>
            </w:r>
            <w:r w:rsidR="00B82C09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E5551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строительства объектов инновационного центра «Сколково», финансируемого за счет средств субсидии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(Приложение №</w:t>
            </w:r>
            <w:r w:rsidR="00E76E47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DE2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DE244C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настоящему</w:t>
            </w:r>
            <w:proofErr w:type="gramEnd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Заданию на проектирование).</w:t>
            </w:r>
            <w:proofErr w:type="gramEnd"/>
          </w:p>
          <w:p w:rsidR="005966E0" w:rsidRPr="003A25AF" w:rsidRDefault="005966E0" w:rsidP="004668E3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DC3" w:rsidRPr="00B90DC3" w:rsidTr="00675D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8E4" w:rsidRPr="00B90DC3" w:rsidRDefault="000E58E4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8E4" w:rsidRPr="00B90DC3" w:rsidRDefault="00FF3B3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технологическим разделам проектной документации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E4" w:rsidRPr="003A25AF" w:rsidRDefault="000E58E4" w:rsidP="000E58E4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Разработать три варианта функционального технологического оборудования</w:t>
            </w:r>
            <w:r w:rsidR="005B2EBC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Профессорском Клубе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 спецификациями для согласования с Заказчиком и обоснованием стоимости и выбора поставщиков.</w:t>
            </w:r>
          </w:p>
          <w:p w:rsidR="005966E0" w:rsidRPr="003A25AF" w:rsidRDefault="005966E0" w:rsidP="000E58E4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DC3" w:rsidRPr="00B90DC3" w:rsidTr="00675D7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8E4" w:rsidRPr="00B90DC3" w:rsidRDefault="000E58E4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8E4" w:rsidRPr="00B90DC3" w:rsidRDefault="00BE1429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иным разделам и пунктам проектной документации.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E4" w:rsidRPr="003A25AF" w:rsidRDefault="00BE1429" w:rsidP="004668E3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Разработать эскизные проекты основных функциональных помещений, дизайна мебели и оборудования со спецификациями </w:t>
            </w:r>
            <w:r w:rsidR="004560A8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местах общего пользования в апартаментах и Профессорском Клубе 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трех вариантах для согласования с Заказчиком </w:t>
            </w:r>
            <w:r w:rsidR="00C94246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обоснованием стоимости и выбора поставщиков.</w:t>
            </w:r>
          </w:p>
          <w:p w:rsidR="005966E0" w:rsidRPr="003A25AF" w:rsidRDefault="005966E0" w:rsidP="004668E3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E1429" w:rsidRPr="00B90DC3" w:rsidRDefault="00BE1429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0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br w:type="page"/>
      </w:r>
    </w:p>
    <w:p w:rsidR="00930A42" w:rsidRPr="00B90DC3" w:rsidRDefault="00C04917" w:rsidP="00930A42">
      <w:pPr>
        <w:spacing w:after="1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0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3. Дополнительные требования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095"/>
      </w:tblGrid>
      <w:tr w:rsidR="00B90DC3" w:rsidRPr="00B90DC3" w:rsidTr="0016353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B90DC3" w:rsidRPr="00B90DC3" w:rsidTr="00163538">
        <w:trPr>
          <w:trHeight w:val="2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Согласование проектной документации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901" w:rsidRPr="00B90DC3" w:rsidRDefault="00BB4901" w:rsidP="004560A8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Архитектурную концепцию представить на утверждение Заказчику.</w:t>
            </w:r>
          </w:p>
          <w:p w:rsidR="00BE658F" w:rsidRPr="00B90DC3" w:rsidRDefault="00BE658F" w:rsidP="004560A8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Фасадные решения согласовать с Главным архитектором Сколково в установленном порядке</w:t>
            </w:r>
          </w:p>
          <w:p w:rsidR="00930A42" w:rsidRDefault="000D5B0C" w:rsidP="004560A8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Согласовать Проектную документацию </w:t>
            </w:r>
            <w:r w:rsidR="00C04917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проектировщиками и эксплуатирующими организациями общегородских сетей инженерно-технического обеспечения и улично-дорожной сети</w:t>
            </w:r>
            <w:r w:rsidR="00B86AC8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ИЦ Сколково</w:t>
            </w:r>
            <w:r w:rsidR="00C04917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иных заинтересованных согласующих организациях.</w:t>
            </w:r>
          </w:p>
          <w:p w:rsidR="00BB4901" w:rsidRPr="003A25AF" w:rsidRDefault="00121B63" w:rsidP="004560A8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Схему организации дорожного движения согласовать с Заказчиком и Фондом развития Центра разработки и коммерциализации новых технологий и уполномоченными государственными органами в установленном </w:t>
            </w:r>
            <w:proofErr w:type="spellStart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порядке</w:t>
            </w:r>
            <w:proofErr w:type="gramStart"/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BB4901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="00BB4901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опровождать</w:t>
            </w:r>
            <w:proofErr w:type="spellEnd"/>
            <w:r w:rsidR="00BB4901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получить положительное заключение Департамента по экспертизе и строительному надзору Некоммерческой организации «Фонд развития Центра разработки и коммерциализации новых технологий» по Проектной документации.</w:t>
            </w:r>
          </w:p>
          <w:p w:rsidR="005966E0" w:rsidRPr="003A25AF" w:rsidRDefault="005966E0" w:rsidP="004560A8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DC3" w:rsidRPr="00B90DC3" w:rsidTr="00163538">
        <w:trPr>
          <w:trHeight w:val="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4668E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внесения изменений в задание на проектирование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3A25AF" w:rsidRDefault="00C04917" w:rsidP="004560A8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изменения и дополнения в задание на проектирование считаются действительными, если они оформляются в письменном виде по взаимному согласию сторон и подписаны Заказчиком. </w:t>
            </w:r>
          </w:p>
          <w:p w:rsidR="005966E0" w:rsidRPr="003A25AF" w:rsidRDefault="005966E0" w:rsidP="004560A8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90DC3" w:rsidRPr="00B90DC3" w:rsidTr="004560A8">
        <w:trPr>
          <w:trHeight w:val="35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требования</w:t>
            </w:r>
          </w:p>
          <w:p w:rsidR="00930A42" w:rsidRPr="00B90DC3" w:rsidRDefault="00930A42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B90DC3" w:rsidRDefault="00C04917" w:rsidP="00BE3F28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Выполнить работы по инженерным изысканиям (инженерно-геодезических, инженерно-геологических, инженерно-гидрометеорологических и инженерно-экологических) в объеме, необходимом для проектирования и строительства объекта, получения положительно заключения Департамента по экспертизе и строительному надзору Некоммерческой организации «Фонд развития Центра разработки и коммерциализации новых технологий» по результатам инженерных изысканий и Проектной документации.</w:t>
            </w:r>
          </w:p>
          <w:p w:rsidR="00930A42" w:rsidRPr="00B90DC3" w:rsidRDefault="00930A42" w:rsidP="00BE3F28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1052D" w:rsidRPr="00B90DC3" w:rsidRDefault="00E1052D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0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930A42" w:rsidRPr="00B90DC3" w:rsidRDefault="00C04917" w:rsidP="00930A42">
      <w:pPr>
        <w:spacing w:after="1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0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4. Нормативное регулирование и исходно-разрешительная документация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095"/>
      </w:tblGrid>
      <w:tr w:rsidR="00B90DC3" w:rsidRPr="00B90DC3" w:rsidTr="0016353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B90DC3" w:rsidRPr="00B90DC3" w:rsidTr="00163538">
        <w:trPr>
          <w:trHeight w:val="2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Нормативные акты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действующим законодательством РФ.</w:t>
            </w:r>
          </w:p>
        </w:tc>
      </w:tr>
      <w:tr w:rsidR="00B90DC3" w:rsidRPr="00B90DC3" w:rsidTr="00163538">
        <w:trPr>
          <w:trHeight w:val="2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B90DC3" w:rsidRDefault="00C04917" w:rsidP="00930A42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Исходно – разрешительная документация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B90DC3" w:rsidRDefault="00161F22" w:rsidP="00BE3F28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  <w:r w:rsidR="00C04917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планировки территории Инновационного центра «Сколково».</w:t>
            </w:r>
          </w:p>
          <w:p w:rsidR="00930A42" w:rsidRDefault="00161F22" w:rsidP="00BE3F28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  <w:r w:rsidR="00C04917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Градостроительный план земельного участка</w:t>
            </w:r>
            <w:r w:rsidR="005F74EC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="008B72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далее - ГПЗУ</w:t>
            </w:r>
            <w:r w:rsidR="005F74EC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C04917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30A42" w:rsidRDefault="00161F22" w:rsidP="00BE3F28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  <w:r w:rsidR="00C04917" w:rsidRPr="00B90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Предварительные технические условия подключения объекта капитального строительства к общегородским системам инженерно-технического обеспечения, комплексной системе обеспечения безопасности и антитеррористической защищенности  на территории инновационного центра «Сколково»</w:t>
            </w:r>
          </w:p>
          <w:p w:rsidR="00161F22" w:rsidRPr="00161F22" w:rsidRDefault="00161F22" w:rsidP="002632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F22">
              <w:rPr>
                <w:rFonts w:ascii="Times New Roman" w:hAnsi="Times New Roman" w:cs="Times New Roman"/>
                <w:sz w:val="24"/>
                <w:szCs w:val="24"/>
              </w:rPr>
              <w:t>Зеленый Кодекс ИЦ Сколково</w:t>
            </w:r>
          </w:p>
          <w:p w:rsidR="00161F22" w:rsidRPr="00161F22" w:rsidRDefault="00161F22" w:rsidP="002632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F22">
              <w:rPr>
                <w:rFonts w:ascii="Times New Roman" w:hAnsi="Times New Roman" w:cs="Times New Roman"/>
                <w:sz w:val="24"/>
                <w:szCs w:val="24"/>
              </w:rPr>
              <w:t>Концепция обеспечения комплексной безопасности и антитеррористической защищенности инновационного центра «Сколково», расположенного по адресу: Московская область, Одинцовский район, пос. Новоивановское</w:t>
            </w:r>
          </w:p>
          <w:p w:rsidR="00161F22" w:rsidRPr="00161F22" w:rsidRDefault="00161F22" w:rsidP="002632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F22">
              <w:rPr>
                <w:rFonts w:ascii="Times New Roman" w:hAnsi="Times New Roman" w:cs="Times New Roman"/>
                <w:sz w:val="24"/>
                <w:szCs w:val="24"/>
              </w:rPr>
              <w:t>Системный проект обеспечения комплексной безопасности и антитеррористической защищенности инновационного центра «Сколково», в том числе технические условия и технические требования на проектирование объектов инновационного центра «Сколково» в части обеспечения их безопасности</w:t>
            </w:r>
          </w:p>
          <w:p w:rsidR="00161F22" w:rsidRPr="00161F22" w:rsidRDefault="00161F22" w:rsidP="002632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F22">
              <w:rPr>
                <w:rFonts w:ascii="Times New Roman" w:hAnsi="Times New Roman" w:cs="Times New Roman"/>
                <w:sz w:val="24"/>
                <w:szCs w:val="24"/>
              </w:rPr>
              <w:t>Проект подготовки территории ИЦ Сколково под строительство</w:t>
            </w:r>
          </w:p>
          <w:p w:rsidR="00161F22" w:rsidRPr="00161F22" w:rsidRDefault="00161F22" w:rsidP="002632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F22">
              <w:rPr>
                <w:rFonts w:ascii="Times New Roman" w:hAnsi="Times New Roman" w:cs="Times New Roman"/>
                <w:sz w:val="24"/>
                <w:szCs w:val="24"/>
              </w:rPr>
              <w:t>Детализированная концепция теплоснабжения;</w:t>
            </w:r>
          </w:p>
          <w:p w:rsidR="00161F22" w:rsidRPr="00161F22" w:rsidRDefault="00161F22" w:rsidP="002632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F22">
              <w:rPr>
                <w:rFonts w:ascii="Times New Roman" w:hAnsi="Times New Roman" w:cs="Times New Roman"/>
                <w:sz w:val="24"/>
                <w:szCs w:val="24"/>
              </w:rPr>
              <w:t>Детализированная концепция электроснабжения;</w:t>
            </w:r>
          </w:p>
          <w:p w:rsidR="00161F22" w:rsidRPr="00161F22" w:rsidRDefault="00161F22" w:rsidP="002632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F22">
              <w:rPr>
                <w:rFonts w:ascii="Times New Roman" w:hAnsi="Times New Roman" w:cs="Times New Roman"/>
                <w:sz w:val="24"/>
                <w:szCs w:val="24"/>
              </w:rPr>
              <w:t>Дизайн-код Бульвара и Парквея</w:t>
            </w:r>
          </w:p>
          <w:p w:rsidR="00161F22" w:rsidRPr="00161F22" w:rsidRDefault="00161F22" w:rsidP="002632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F2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требования (Задания) и прочие документы и материалы, разработанные компанией </w:t>
            </w:r>
            <w:proofErr w:type="spellStart"/>
            <w:r w:rsidRPr="00161F22">
              <w:rPr>
                <w:rFonts w:ascii="Times New Roman" w:hAnsi="Times New Roman" w:cs="Times New Roman"/>
                <w:sz w:val="24"/>
                <w:szCs w:val="24"/>
              </w:rPr>
              <w:t>Cisco</w:t>
            </w:r>
            <w:proofErr w:type="spellEnd"/>
            <w:r w:rsidRPr="00161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F22">
              <w:rPr>
                <w:rFonts w:ascii="Times New Roman" w:hAnsi="Times New Roman" w:cs="Times New Roman"/>
                <w:sz w:val="24"/>
                <w:szCs w:val="24"/>
              </w:rPr>
              <w:t>Systems</w:t>
            </w:r>
            <w:proofErr w:type="spellEnd"/>
            <w:r w:rsidRPr="00161F22">
              <w:rPr>
                <w:rFonts w:ascii="Times New Roman" w:hAnsi="Times New Roman" w:cs="Times New Roman"/>
                <w:sz w:val="24"/>
                <w:szCs w:val="24"/>
              </w:rPr>
              <w:t xml:space="preserve"> в интересах Заказчика в рамках Контракта на оказание услуг технического консалтинга, а также материалы тома Телекоммуникации утвержденного Заказчиком Генерального плана в масштабе 1:2000, совместно именуемые как “Технические требования к </w:t>
            </w:r>
            <w:proofErr w:type="gramStart"/>
            <w:r w:rsidRPr="00161F22">
              <w:rPr>
                <w:rFonts w:ascii="Times New Roman" w:hAnsi="Times New Roman" w:cs="Times New Roman"/>
                <w:sz w:val="24"/>
                <w:szCs w:val="24"/>
              </w:rPr>
              <w:t>ИКТ-инфраструктуре</w:t>
            </w:r>
            <w:proofErr w:type="gramEnd"/>
            <w:r w:rsidRPr="00161F22">
              <w:rPr>
                <w:rFonts w:ascii="Times New Roman" w:hAnsi="Times New Roman" w:cs="Times New Roman"/>
                <w:sz w:val="24"/>
                <w:szCs w:val="24"/>
              </w:rPr>
              <w:t>” (ИКТ – Информационные и Коммуникационные Технологии)</w:t>
            </w:r>
          </w:p>
          <w:p w:rsidR="00161F22" w:rsidRPr="00161F22" w:rsidRDefault="00161F22" w:rsidP="002632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F22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Инженерных изысканий, выполненные по договорам с ООО «ВТМ Дорпроект» </w:t>
            </w:r>
            <w:proofErr w:type="gramStart"/>
            <w:r w:rsidRPr="00161F22">
              <w:rPr>
                <w:rFonts w:ascii="Times New Roman" w:hAnsi="Times New Roman" w:cs="Times New Roman"/>
                <w:sz w:val="24"/>
                <w:szCs w:val="24"/>
              </w:rPr>
              <w:t>и ООО</w:t>
            </w:r>
            <w:proofErr w:type="gramEnd"/>
            <w:r w:rsidRPr="00161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1F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«Меридиан» в составе (применяется для проектирования улично-дорожной сети и инженерных сетей): </w:t>
            </w:r>
          </w:p>
          <w:p w:rsidR="00161F22" w:rsidRPr="00161F22" w:rsidRDefault="00161F22" w:rsidP="00161F22">
            <w:pPr>
              <w:numPr>
                <w:ilvl w:val="1"/>
                <w:numId w:val="2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F22">
              <w:rPr>
                <w:rFonts w:ascii="Times New Roman" w:hAnsi="Times New Roman" w:cs="Times New Roman"/>
                <w:sz w:val="24"/>
                <w:szCs w:val="24"/>
              </w:rPr>
              <w:t>Инженерно-геологические изыскания</w:t>
            </w:r>
          </w:p>
          <w:p w:rsidR="00161F22" w:rsidRPr="00161F22" w:rsidRDefault="00161F22" w:rsidP="00161F22">
            <w:pPr>
              <w:numPr>
                <w:ilvl w:val="1"/>
                <w:numId w:val="2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F22">
              <w:rPr>
                <w:rFonts w:ascii="Times New Roman" w:hAnsi="Times New Roman" w:cs="Times New Roman"/>
                <w:sz w:val="24"/>
                <w:szCs w:val="24"/>
              </w:rPr>
              <w:t>Инженерно-гидрометеорологические изыскания</w:t>
            </w:r>
          </w:p>
          <w:p w:rsidR="00161F22" w:rsidRPr="00161F22" w:rsidRDefault="00161F22" w:rsidP="00161F22">
            <w:pPr>
              <w:numPr>
                <w:ilvl w:val="1"/>
                <w:numId w:val="2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F22">
              <w:rPr>
                <w:rFonts w:ascii="Times New Roman" w:hAnsi="Times New Roman" w:cs="Times New Roman"/>
                <w:sz w:val="24"/>
                <w:szCs w:val="24"/>
              </w:rPr>
              <w:t xml:space="preserve">Гидрогеологические изыскания </w:t>
            </w:r>
          </w:p>
          <w:p w:rsidR="00161F22" w:rsidRPr="00161F22" w:rsidRDefault="00161F22" w:rsidP="00161F22">
            <w:pPr>
              <w:numPr>
                <w:ilvl w:val="1"/>
                <w:numId w:val="2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F22">
              <w:rPr>
                <w:rFonts w:ascii="Times New Roman" w:hAnsi="Times New Roman" w:cs="Times New Roman"/>
                <w:sz w:val="24"/>
                <w:szCs w:val="24"/>
              </w:rPr>
              <w:t>Инженерно-геофизические изыскания</w:t>
            </w:r>
          </w:p>
          <w:p w:rsidR="00161F22" w:rsidRPr="00161F22" w:rsidRDefault="00161F22" w:rsidP="00161F22">
            <w:pPr>
              <w:numPr>
                <w:ilvl w:val="1"/>
                <w:numId w:val="2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F22">
              <w:rPr>
                <w:rFonts w:ascii="Times New Roman" w:hAnsi="Times New Roman" w:cs="Times New Roman"/>
                <w:sz w:val="24"/>
                <w:szCs w:val="24"/>
              </w:rPr>
              <w:t>Математическое моделирование</w:t>
            </w:r>
          </w:p>
          <w:p w:rsidR="00161F22" w:rsidRPr="00161F22" w:rsidRDefault="00161F22" w:rsidP="002632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F22">
              <w:rPr>
                <w:rFonts w:ascii="Times New Roman" w:hAnsi="Times New Roman" w:cs="Times New Roman"/>
                <w:sz w:val="24"/>
                <w:szCs w:val="24"/>
              </w:rPr>
              <w:t>Техническая политика ИЦ «Сколково»</w:t>
            </w:r>
          </w:p>
          <w:p w:rsidR="00161F22" w:rsidRPr="00161F22" w:rsidRDefault="00161F22" w:rsidP="002632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F22">
              <w:rPr>
                <w:rFonts w:ascii="Times New Roman" w:hAnsi="Times New Roman" w:cs="Times New Roman"/>
                <w:sz w:val="24"/>
                <w:szCs w:val="24"/>
              </w:rPr>
              <w:t xml:space="preserve">Эскизы застройки районов Д1-Д4, </w:t>
            </w:r>
            <w:r w:rsidRPr="00161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161F22">
              <w:rPr>
                <w:rFonts w:ascii="Times New Roman" w:hAnsi="Times New Roman" w:cs="Times New Roman"/>
                <w:sz w:val="24"/>
                <w:szCs w:val="24"/>
              </w:rPr>
              <w:t>1 в масштабе 1:500</w:t>
            </w:r>
          </w:p>
          <w:p w:rsidR="00161F22" w:rsidRPr="00161F22" w:rsidRDefault="00161F22" w:rsidP="00161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F22">
              <w:rPr>
                <w:rFonts w:ascii="Times New Roman" w:hAnsi="Times New Roman" w:cs="Times New Roman"/>
                <w:sz w:val="24"/>
                <w:szCs w:val="24"/>
              </w:rPr>
              <w:t>Исходные данные передаются Заказчиком исполнителю при заключении договора.</w:t>
            </w:r>
          </w:p>
          <w:p w:rsidR="00161F22" w:rsidRPr="00161F22" w:rsidRDefault="00161F22" w:rsidP="00161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F22">
              <w:rPr>
                <w:rFonts w:ascii="Times New Roman" w:hAnsi="Times New Roman" w:cs="Times New Roman"/>
                <w:sz w:val="24"/>
                <w:szCs w:val="24"/>
              </w:rPr>
              <w:t>Заказчик в течени</w:t>
            </w:r>
            <w:proofErr w:type="gramStart"/>
            <w:r w:rsidRPr="00161F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61F22">
              <w:rPr>
                <w:rFonts w:ascii="Times New Roman" w:hAnsi="Times New Roman" w:cs="Times New Roman"/>
                <w:sz w:val="24"/>
                <w:szCs w:val="24"/>
              </w:rPr>
              <w:t xml:space="preserve"> 1 месяца должен подтвердить Фонду факт передачи материалов Исполнителю.</w:t>
            </w:r>
          </w:p>
          <w:p w:rsidR="00161F22" w:rsidRPr="00B90DC3" w:rsidRDefault="00161F22" w:rsidP="00BE3F28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66E0" w:rsidRPr="002632DB" w:rsidRDefault="005966E0" w:rsidP="00D319F5">
            <w:pPr>
              <w:tabs>
                <w:tab w:val="left" w:pos="175"/>
              </w:tabs>
              <w:spacing w:before="240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629BB" w:rsidRDefault="002629BB" w:rsidP="00930A4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0A42" w:rsidRPr="00B90DC3" w:rsidRDefault="00C04917" w:rsidP="00930A4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0DC3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ПРИЛОЖЕНИЯ:</w:t>
      </w:r>
    </w:p>
    <w:p w:rsidR="004A1977" w:rsidRPr="00B90DC3" w:rsidRDefault="00C04917" w:rsidP="004A1977">
      <w:pPr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0D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№ </w:t>
      </w:r>
      <w:r w:rsidR="00DE244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B90D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B90D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4A1977" w:rsidRPr="00B90DC3">
        <w:rPr>
          <w:rFonts w:ascii="Times New Roman" w:hAnsi="Times New Roman" w:cs="Times New Roman"/>
          <w:color w:val="000000" w:themeColor="text1"/>
          <w:sz w:val="24"/>
          <w:szCs w:val="24"/>
        </w:rPr>
        <w:t>«Руководство по планировочным и интерьерным решениям апартаментов в смешанных кварталах ИЦ «Сколково» - 94 лист</w:t>
      </w:r>
      <w:r w:rsidR="00EE4AF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4A1977" w:rsidRPr="00B90DC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A586E" w:rsidRPr="00B90DC3" w:rsidRDefault="00D1798A" w:rsidP="00F271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0D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№ </w:t>
      </w:r>
      <w:r w:rsidR="00DE244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B90D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04917" w:rsidRPr="00B90DC3">
        <w:rPr>
          <w:rFonts w:ascii="Times New Roman" w:hAnsi="Times New Roman" w:cs="Times New Roman"/>
          <w:color w:val="000000" w:themeColor="text1"/>
          <w:sz w:val="24"/>
          <w:szCs w:val="24"/>
        </w:rPr>
        <w:t>Требования к составлению сметной документации при разработке проектной и рабочей документации на строительство объектов инновационного центра «Сколково», финансируемое за счет средств субсидий, утвержденные приказом № 180 от 19.12.2012 г</w:t>
      </w:r>
      <w:r w:rsidR="003121FC" w:rsidRPr="00B90D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64BA7" w:rsidRPr="00B90D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A05864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164BA7" w:rsidRPr="00B90D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лист</w:t>
      </w:r>
      <w:r w:rsidR="00EE4AF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2632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sectPr w:rsidR="008A586E" w:rsidRPr="00B90DC3" w:rsidSect="00930A4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22E" w:rsidRDefault="009A322E" w:rsidP="00930A42">
      <w:pPr>
        <w:spacing w:after="0" w:line="240" w:lineRule="auto"/>
      </w:pPr>
      <w:r>
        <w:separator/>
      </w:r>
    </w:p>
  </w:endnote>
  <w:endnote w:type="continuationSeparator" w:id="0">
    <w:p w:rsidR="009A322E" w:rsidRDefault="009A322E" w:rsidP="0093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9207569"/>
      <w:docPartObj>
        <w:docPartGallery w:val="Page Numbers (Bottom of Page)"/>
        <w:docPartUnique/>
      </w:docPartObj>
    </w:sdtPr>
    <w:sdtEndPr/>
    <w:sdtContent>
      <w:p w:rsidR="00F87E47" w:rsidRDefault="00F87E47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04B">
          <w:rPr>
            <w:noProof/>
          </w:rPr>
          <w:t>3</w:t>
        </w:r>
        <w:r>
          <w:fldChar w:fldCharType="end"/>
        </w:r>
      </w:p>
    </w:sdtContent>
  </w:sdt>
  <w:p w:rsidR="00F87E47" w:rsidRDefault="00F87E47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22E" w:rsidRDefault="009A322E" w:rsidP="00930A42">
      <w:pPr>
        <w:spacing w:after="0" w:line="240" w:lineRule="auto"/>
      </w:pPr>
      <w:r>
        <w:separator/>
      </w:r>
    </w:p>
  </w:footnote>
  <w:footnote w:type="continuationSeparator" w:id="0">
    <w:p w:rsidR="009A322E" w:rsidRDefault="009A322E" w:rsidP="0093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5AEC"/>
    <w:multiLevelType w:val="hybridMultilevel"/>
    <w:tmpl w:val="937A3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E3851"/>
    <w:multiLevelType w:val="hybridMultilevel"/>
    <w:tmpl w:val="58CAA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AF2084"/>
    <w:multiLevelType w:val="hybridMultilevel"/>
    <w:tmpl w:val="E2268B30"/>
    <w:lvl w:ilvl="0" w:tplc="6F4425B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B06D7"/>
    <w:multiLevelType w:val="hybridMultilevel"/>
    <w:tmpl w:val="161C7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2731B1"/>
    <w:multiLevelType w:val="hybridMultilevel"/>
    <w:tmpl w:val="2BACE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414F3"/>
    <w:multiLevelType w:val="multilevel"/>
    <w:tmpl w:val="783CF92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">
    <w:nsid w:val="25B30967"/>
    <w:multiLevelType w:val="hybridMultilevel"/>
    <w:tmpl w:val="ECF6482C"/>
    <w:lvl w:ilvl="0" w:tplc="C736D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9574DE"/>
    <w:multiLevelType w:val="hybridMultilevel"/>
    <w:tmpl w:val="717AD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B7122F"/>
    <w:multiLevelType w:val="hybridMultilevel"/>
    <w:tmpl w:val="93409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985F29"/>
    <w:multiLevelType w:val="multilevel"/>
    <w:tmpl w:val="7434524C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0">
    <w:nsid w:val="35D02B2E"/>
    <w:multiLevelType w:val="hybridMultilevel"/>
    <w:tmpl w:val="B2A27FCC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367B3A14"/>
    <w:multiLevelType w:val="hybridMultilevel"/>
    <w:tmpl w:val="8780D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7B7205"/>
    <w:multiLevelType w:val="hybridMultilevel"/>
    <w:tmpl w:val="F9886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436D00"/>
    <w:multiLevelType w:val="multilevel"/>
    <w:tmpl w:val="4FD28B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4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3B987115"/>
    <w:multiLevelType w:val="hybridMultilevel"/>
    <w:tmpl w:val="1BCCB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2903EE"/>
    <w:multiLevelType w:val="hybridMultilevel"/>
    <w:tmpl w:val="E920056C"/>
    <w:lvl w:ilvl="0" w:tplc="E806EBE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4A4E4500"/>
    <w:multiLevelType w:val="hybridMultilevel"/>
    <w:tmpl w:val="B2F84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310C14"/>
    <w:multiLevelType w:val="hybridMultilevel"/>
    <w:tmpl w:val="4F04D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046412"/>
    <w:multiLevelType w:val="hybridMultilevel"/>
    <w:tmpl w:val="BC686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B76F1"/>
    <w:multiLevelType w:val="hybridMultilevel"/>
    <w:tmpl w:val="42BA63C2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0">
    <w:nsid w:val="5D2D58D0"/>
    <w:multiLevelType w:val="hybridMultilevel"/>
    <w:tmpl w:val="F6C69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E56A4A"/>
    <w:multiLevelType w:val="hybridMultilevel"/>
    <w:tmpl w:val="BD62CD7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>
    <w:nsid w:val="68FE249C"/>
    <w:multiLevelType w:val="hybridMultilevel"/>
    <w:tmpl w:val="4F68D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EF13A3"/>
    <w:multiLevelType w:val="hybridMultilevel"/>
    <w:tmpl w:val="2E98D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C17DA1"/>
    <w:multiLevelType w:val="hybridMultilevel"/>
    <w:tmpl w:val="D90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6A4D2E"/>
    <w:multiLevelType w:val="hybridMultilevel"/>
    <w:tmpl w:val="4268F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23"/>
  </w:num>
  <w:num w:numId="7">
    <w:abstractNumId w:val="10"/>
  </w:num>
  <w:num w:numId="8">
    <w:abstractNumId w:val="25"/>
  </w:num>
  <w:num w:numId="9">
    <w:abstractNumId w:val="19"/>
  </w:num>
  <w:num w:numId="10">
    <w:abstractNumId w:val="6"/>
  </w:num>
  <w:num w:numId="11">
    <w:abstractNumId w:val="11"/>
  </w:num>
  <w:num w:numId="12">
    <w:abstractNumId w:val="22"/>
  </w:num>
  <w:num w:numId="13">
    <w:abstractNumId w:val="4"/>
  </w:num>
  <w:num w:numId="14">
    <w:abstractNumId w:val="14"/>
  </w:num>
  <w:num w:numId="15">
    <w:abstractNumId w:val="3"/>
  </w:num>
  <w:num w:numId="16">
    <w:abstractNumId w:val="12"/>
  </w:num>
  <w:num w:numId="17">
    <w:abstractNumId w:val="1"/>
  </w:num>
  <w:num w:numId="18">
    <w:abstractNumId w:val="18"/>
  </w:num>
  <w:num w:numId="19">
    <w:abstractNumId w:val="24"/>
  </w:num>
  <w:num w:numId="20">
    <w:abstractNumId w:val="20"/>
  </w:num>
  <w:num w:numId="21">
    <w:abstractNumId w:val="0"/>
  </w:num>
  <w:num w:numId="22">
    <w:abstractNumId w:val="7"/>
  </w:num>
  <w:num w:numId="23">
    <w:abstractNumId w:val="8"/>
  </w:num>
  <w:num w:numId="24">
    <w:abstractNumId w:val="2"/>
  </w:num>
  <w:num w:numId="25">
    <w:abstractNumId w:val="15"/>
  </w:num>
  <w:num w:numId="26">
    <w:abstractNumId w:val="16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C01"/>
    <w:rsid w:val="00004F89"/>
    <w:rsid w:val="00014F31"/>
    <w:rsid w:val="000151D3"/>
    <w:rsid w:val="00022A33"/>
    <w:rsid w:val="0002685A"/>
    <w:rsid w:val="00027AC7"/>
    <w:rsid w:val="00032272"/>
    <w:rsid w:val="00033D63"/>
    <w:rsid w:val="00034FD7"/>
    <w:rsid w:val="00036E38"/>
    <w:rsid w:val="00040A73"/>
    <w:rsid w:val="00046184"/>
    <w:rsid w:val="000472AA"/>
    <w:rsid w:val="000625AE"/>
    <w:rsid w:val="00072CFF"/>
    <w:rsid w:val="00076739"/>
    <w:rsid w:val="000772D4"/>
    <w:rsid w:val="00093B24"/>
    <w:rsid w:val="0009501F"/>
    <w:rsid w:val="000A2097"/>
    <w:rsid w:val="000A36ED"/>
    <w:rsid w:val="000B1E24"/>
    <w:rsid w:val="000B27F2"/>
    <w:rsid w:val="000B2E8C"/>
    <w:rsid w:val="000B6228"/>
    <w:rsid w:val="000C3660"/>
    <w:rsid w:val="000D5126"/>
    <w:rsid w:val="000D5B0C"/>
    <w:rsid w:val="000E58E4"/>
    <w:rsid w:val="000F65CB"/>
    <w:rsid w:val="0012023C"/>
    <w:rsid w:val="0012160B"/>
    <w:rsid w:val="00121B63"/>
    <w:rsid w:val="001256CF"/>
    <w:rsid w:val="0012726E"/>
    <w:rsid w:val="00147FC4"/>
    <w:rsid w:val="001542F0"/>
    <w:rsid w:val="00161F22"/>
    <w:rsid w:val="00163538"/>
    <w:rsid w:val="00164BA7"/>
    <w:rsid w:val="00183F67"/>
    <w:rsid w:val="001A4840"/>
    <w:rsid w:val="001A5E1A"/>
    <w:rsid w:val="001C003D"/>
    <w:rsid w:val="001C0127"/>
    <w:rsid w:val="001C2740"/>
    <w:rsid w:val="001C509A"/>
    <w:rsid w:val="001C63A5"/>
    <w:rsid w:val="001D2C4D"/>
    <w:rsid w:val="001E101E"/>
    <w:rsid w:val="001F2C95"/>
    <w:rsid w:val="001F65C3"/>
    <w:rsid w:val="002101B9"/>
    <w:rsid w:val="00224713"/>
    <w:rsid w:val="0023059E"/>
    <w:rsid w:val="002325AC"/>
    <w:rsid w:val="002344F5"/>
    <w:rsid w:val="00243DBB"/>
    <w:rsid w:val="00252313"/>
    <w:rsid w:val="002629BB"/>
    <w:rsid w:val="002632DB"/>
    <w:rsid w:val="002669A9"/>
    <w:rsid w:val="00274B0A"/>
    <w:rsid w:val="00276504"/>
    <w:rsid w:val="0028736B"/>
    <w:rsid w:val="00290E70"/>
    <w:rsid w:val="002B14C2"/>
    <w:rsid w:val="002D1C1D"/>
    <w:rsid w:val="002D26A3"/>
    <w:rsid w:val="002D2DB6"/>
    <w:rsid w:val="002D2DD8"/>
    <w:rsid w:val="002E23F9"/>
    <w:rsid w:val="002F1EAC"/>
    <w:rsid w:val="002F758A"/>
    <w:rsid w:val="003121FC"/>
    <w:rsid w:val="003208D6"/>
    <w:rsid w:val="0033315D"/>
    <w:rsid w:val="00333B8E"/>
    <w:rsid w:val="00333D36"/>
    <w:rsid w:val="00335266"/>
    <w:rsid w:val="00340032"/>
    <w:rsid w:val="00340955"/>
    <w:rsid w:val="00342625"/>
    <w:rsid w:val="003439D8"/>
    <w:rsid w:val="00363555"/>
    <w:rsid w:val="003659EE"/>
    <w:rsid w:val="00371340"/>
    <w:rsid w:val="00374980"/>
    <w:rsid w:val="0037673A"/>
    <w:rsid w:val="0038097E"/>
    <w:rsid w:val="0038156D"/>
    <w:rsid w:val="003916CB"/>
    <w:rsid w:val="00391DF7"/>
    <w:rsid w:val="003A25AF"/>
    <w:rsid w:val="003B0C2C"/>
    <w:rsid w:val="003C19AC"/>
    <w:rsid w:val="003C39AF"/>
    <w:rsid w:val="003C4D98"/>
    <w:rsid w:val="003C55DE"/>
    <w:rsid w:val="003D23CF"/>
    <w:rsid w:val="003D304B"/>
    <w:rsid w:val="003E6409"/>
    <w:rsid w:val="003F081D"/>
    <w:rsid w:val="003F7BC4"/>
    <w:rsid w:val="004031D9"/>
    <w:rsid w:val="00414457"/>
    <w:rsid w:val="00415E10"/>
    <w:rsid w:val="0042463B"/>
    <w:rsid w:val="004412A4"/>
    <w:rsid w:val="00450260"/>
    <w:rsid w:val="004525F3"/>
    <w:rsid w:val="004560A8"/>
    <w:rsid w:val="00457AD0"/>
    <w:rsid w:val="00463EAF"/>
    <w:rsid w:val="00465463"/>
    <w:rsid w:val="004668E3"/>
    <w:rsid w:val="00470057"/>
    <w:rsid w:val="00474C14"/>
    <w:rsid w:val="00486577"/>
    <w:rsid w:val="0048794C"/>
    <w:rsid w:val="0049496C"/>
    <w:rsid w:val="004A1977"/>
    <w:rsid w:val="004A2C91"/>
    <w:rsid w:val="004A671B"/>
    <w:rsid w:val="004E13D7"/>
    <w:rsid w:val="004F56F1"/>
    <w:rsid w:val="00507A3F"/>
    <w:rsid w:val="00510F57"/>
    <w:rsid w:val="00513834"/>
    <w:rsid w:val="00520A33"/>
    <w:rsid w:val="005231D0"/>
    <w:rsid w:val="00523530"/>
    <w:rsid w:val="00530796"/>
    <w:rsid w:val="00547E00"/>
    <w:rsid w:val="005660E7"/>
    <w:rsid w:val="005679A7"/>
    <w:rsid w:val="005966E0"/>
    <w:rsid w:val="005A00F4"/>
    <w:rsid w:val="005B2EBC"/>
    <w:rsid w:val="005B7F45"/>
    <w:rsid w:val="005D76C1"/>
    <w:rsid w:val="005E305A"/>
    <w:rsid w:val="005E335E"/>
    <w:rsid w:val="005E5551"/>
    <w:rsid w:val="005F2C9C"/>
    <w:rsid w:val="005F3C06"/>
    <w:rsid w:val="005F74EC"/>
    <w:rsid w:val="00604F1B"/>
    <w:rsid w:val="00605339"/>
    <w:rsid w:val="00620AD5"/>
    <w:rsid w:val="00624D9A"/>
    <w:rsid w:val="00624E18"/>
    <w:rsid w:val="00625399"/>
    <w:rsid w:val="00635915"/>
    <w:rsid w:val="00644C54"/>
    <w:rsid w:val="0065578A"/>
    <w:rsid w:val="00675D7B"/>
    <w:rsid w:val="00691402"/>
    <w:rsid w:val="006A0520"/>
    <w:rsid w:val="006B4ECD"/>
    <w:rsid w:val="006B530C"/>
    <w:rsid w:val="006C10B8"/>
    <w:rsid w:val="006D0CEB"/>
    <w:rsid w:val="006D22D6"/>
    <w:rsid w:val="006F673A"/>
    <w:rsid w:val="00704FBD"/>
    <w:rsid w:val="007150F4"/>
    <w:rsid w:val="007222BB"/>
    <w:rsid w:val="007232C9"/>
    <w:rsid w:val="00723D8C"/>
    <w:rsid w:val="00730ED6"/>
    <w:rsid w:val="00731B22"/>
    <w:rsid w:val="0073450C"/>
    <w:rsid w:val="00741A34"/>
    <w:rsid w:val="00742BDF"/>
    <w:rsid w:val="007542C2"/>
    <w:rsid w:val="007559D0"/>
    <w:rsid w:val="00770FE5"/>
    <w:rsid w:val="00777C77"/>
    <w:rsid w:val="007974D1"/>
    <w:rsid w:val="007A3FD3"/>
    <w:rsid w:val="007B11A5"/>
    <w:rsid w:val="007B29E7"/>
    <w:rsid w:val="007C69EF"/>
    <w:rsid w:val="007D121E"/>
    <w:rsid w:val="007D4793"/>
    <w:rsid w:val="007F2A21"/>
    <w:rsid w:val="007F35A3"/>
    <w:rsid w:val="007F37F3"/>
    <w:rsid w:val="00810154"/>
    <w:rsid w:val="008116BF"/>
    <w:rsid w:val="0082209D"/>
    <w:rsid w:val="00824D9A"/>
    <w:rsid w:val="00833739"/>
    <w:rsid w:val="0083386F"/>
    <w:rsid w:val="008358E1"/>
    <w:rsid w:val="008406B8"/>
    <w:rsid w:val="00847453"/>
    <w:rsid w:val="00853360"/>
    <w:rsid w:val="00854088"/>
    <w:rsid w:val="00871706"/>
    <w:rsid w:val="008721AB"/>
    <w:rsid w:val="008721DA"/>
    <w:rsid w:val="00874E7D"/>
    <w:rsid w:val="008A06EB"/>
    <w:rsid w:val="008A586E"/>
    <w:rsid w:val="008B0675"/>
    <w:rsid w:val="008B728E"/>
    <w:rsid w:val="008B779A"/>
    <w:rsid w:val="008C3768"/>
    <w:rsid w:val="008D1B8A"/>
    <w:rsid w:val="008D37D1"/>
    <w:rsid w:val="008D632E"/>
    <w:rsid w:val="009044C4"/>
    <w:rsid w:val="00924AE7"/>
    <w:rsid w:val="00930A42"/>
    <w:rsid w:val="009310F7"/>
    <w:rsid w:val="00932EDC"/>
    <w:rsid w:val="00933264"/>
    <w:rsid w:val="00942111"/>
    <w:rsid w:val="0094641D"/>
    <w:rsid w:val="0096470C"/>
    <w:rsid w:val="00973438"/>
    <w:rsid w:val="009738C7"/>
    <w:rsid w:val="0097650B"/>
    <w:rsid w:val="00983AC1"/>
    <w:rsid w:val="00993663"/>
    <w:rsid w:val="009A08DC"/>
    <w:rsid w:val="009A322E"/>
    <w:rsid w:val="009A4967"/>
    <w:rsid w:val="009A7846"/>
    <w:rsid w:val="009B7B51"/>
    <w:rsid w:val="009C0A12"/>
    <w:rsid w:val="009E07DC"/>
    <w:rsid w:val="009F2190"/>
    <w:rsid w:val="00A052F8"/>
    <w:rsid w:val="00A05864"/>
    <w:rsid w:val="00A067D3"/>
    <w:rsid w:val="00A45C20"/>
    <w:rsid w:val="00A50A07"/>
    <w:rsid w:val="00A5411C"/>
    <w:rsid w:val="00A67D86"/>
    <w:rsid w:val="00A810AB"/>
    <w:rsid w:val="00A925DA"/>
    <w:rsid w:val="00A939D3"/>
    <w:rsid w:val="00A970AF"/>
    <w:rsid w:val="00AB1218"/>
    <w:rsid w:val="00AC49CB"/>
    <w:rsid w:val="00AC6243"/>
    <w:rsid w:val="00AD3338"/>
    <w:rsid w:val="00AE6E4F"/>
    <w:rsid w:val="00AF1D12"/>
    <w:rsid w:val="00AF238B"/>
    <w:rsid w:val="00B04640"/>
    <w:rsid w:val="00B05ED5"/>
    <w:rsid w:val="00B140FA"/>
    <w:rsid w:val="00B24BFF"/>
    <w:rsid w:val="00B375DA"/>
    <w:rsid w:val="00B37A68"/>
    <w:rsid w:val="00B50D4A"/>
    <w:rsid w:val="00B70C01"/>
    <w:rsid w:val="00B73B2E"/>
    <w:rsid w:val="00B82C09"/>
    <w:rsid w:val="00B83206"/>
    <w:rsid w:val="00B86AC8"/>
    <w:rsid w:val="00B90DC3"/>
    <w:rsid w:val="00BA563F"/>
    <w:rsid w:val="00BB4901"/>
    <w:rsid w:val="00BC6CB9"/>
    <w:rsid w:val="00BE1429"/>
    <w:rsid w:val="00BE3F28"/>
    <w:rsid w:val="00BE658F"/>
    <w:rsid w:val="00C03982"/>
    <w:rsid w:val="00C04917"/>
    <w:rsid w:val="00C406CA"/>
    <w:rsid w:val="00C42ED5"/>
    <w:rsid w:val="00C46F98"/>
    <w:rsid w:val="00C5018C"/>
    <w:rsid w:val="00C56C49"/>
    <w:rsid w:val="00C5707F"/>
    <w:rsid w:val="00C750BE"/>
    <w:rsid w:val="00C92EDC"/>
    <w:rsid w:val="00C94246"/>
    <w:rsid w:val="00CB3AE8"/>
    <w:rsid w:val="00CB4527"/>
    <w:rsid w:val="00CC037C"/>
    <w:rsid w:val="00CC5061"/>
    <w:rsid w:val="00CC71BC"/>
    <w:rsid w:val="00CD4935"/>
    <w:rsid w:val="00CE138B"/>
    <w:rsid w:val="00CE24C5"/>
    <w:rsid w:val="00CE268E"/>
    <w:rsid w:val="00D00FD0"/>
    <w:rsid w:val="00D1798A"/>
    <w:rsid w:val="00D209BB"/>
    <w:rsid w:val="00D319F5"/>
    <w:rsid w:val="00D53065"/>
    <w:rsid w:val="00D73C56"/>
    <w:rsid w:val="00D74C14"/>
    <w:rsid w:val="00D764CB"/>
    <w:rsid w:val="00D80786"/>
    <w:rsid w:val="00D8087C"/>
    <w:rsid w:val="00D80D59"/>
    <w:rsid w:val="00D90041"/>
    <w:rsid w:val="00DC0D27"/>
    <w:rsid w:val="00DC59EC"/>
    <w:rsid w:val="00DD7B51"/>
    <w:rsid w:val="00DE244C"/>
    <w:rsid w:val="00DE4553"/>
    <w:rsid w:val="00DE6AE3"/>
    <w:rsid w:val="00DF1481"/>
    <w:rsid w:val="00DF44BA"/>
    <w:rsid w:val="00DF5962"/>
    <w:rsid w:val="00DF79D8"/>
    <w:rsid w:val="00DF7FF9"/>
    <w:rsid w:val="00E017D9"/>
    <w:rsid w:val="00E1052D"/>
    <w:rsid w:val="00E25157"/>
    <w:rsid w:val="00E337EE"/>
    <w:rsid w:val="00E37E3B"/>
    <w:rsid w:val="00E407FA"/>
    <w:rsid w:val="00E472AA"/>
    <w:rsid w:val="00E5264B"/>
    <w:rsid w:val="00E53B6B"/>
    <w:rsid w:val="00E53C1C"/>
    <w:rsid w:val="00E673A8"/>
    <w:rsid w:val="00E70E8A"/>
    <w:rsid w:val="00E76E47"/>
    <w:rsid w:val="00E77B1F"/>
    <w:rsid w:val="00E80E4F"/>
    <w:rsid w:val="00E91013"/>
    <w:rsid w:val="00EA4491"/>
    <w:rsid w:val="00EC1A7C"/>
    <w:rsid w:val="00EC559E"/>
    <w:rsid w:val="00EC74B6"/>
    <w:rsid w:val="00EE3C81"/>
    <w:rsid w:val="00EE4AF9"/>
    <w:rsid w:val="00EE4E67"/>
    <w:rsid w:val="00EE5F6D"/>
    <w:rsid w:val="00F05BBD"/>
    <w:rsid w:val="00F131BF"/>
    <w:rsid w:val="00F227C3"/>
    <w:rsid w:val="00F2719D"/>
    <w:rsid w:val="00F3787D"/>
    <w:rsid w:val="00F448DB"/>
    <w:rsid w:val="00F566C0"/>
    <w:rsid w:val="00F67A55"/>
    <w:rsid w:val="00F701F6"/>
    <w:rsid w:val="00F8474F"/>
    <w:rsid w:val="00F85862"/>
    <w:rsid w:val="00F858DF"/>
    <w:rsid w:val="00F87E47"/>
    <w:rsid w:val="00FA425F"/>
    <w:rsid w:val="00FA426D"/>
    <w:rsid w:val="00FA6058"/>
    <w:rsid w:val="00FB5505"/>
    <w:rsid w:val="00FC7FC7"/>
    <w:rsid w:val="00FD1245"/>
    <w:rsid w:val="00FF0CAF"/>
    <w:rsid w:val="00FF3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051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ox1">
    <w:name w:val="text box 1"/>
    <w:basedOn w:val="a"/>
    <w:link w:val="textbox1Char"/>
    <w:uiPriority w:val="2"/>
    <w:qFormat/>
    <w:rsid w:val="00EA6604"/>
    <w:pPr>
      <w:spacing w:before="80" w:after="80" w:line="240" w:lineRule="auto"/>
    </w:pPr>
    <w:rPr>
      <w:rFonts w:ascii="Times New Roman" w:eastAsia="Times New Roman" w:hAnsi="Times New Roman" w:cs="Times New Roman"/>
      <w:lang w:val="en-GB"/>
    </w:rPr>
  </w:style>
  <w:style w:type="character" w:customStyle="1" w:styleId="textbox1Char">
    <w:name w:val="text box 1 Char"/>
    <w:basedOn w:val="a1"/>
    <w:link w:val="textbox1"/>
    <w:uiPriority w:val="2"/>
    <w:rsid w:val="00EA6604"/>
    <w:rPr>
      <w:rFonts w:ascii="Times New Roman" w:eastAsia="Times New Roman" w:hAnsi="Times New Roman" w:cs="Times New Roman"/>
      <w:lang w:val="en-GB"/>
    </w:rPr>
  </w:style>
  <w:style w:type="character" w:customStyle="1" w:styleId="apple-converted-space">
    <w:name w:val="apple-converted-space"/>
    <w:basedOn w:val="a1"/>
    <w:rsid w:val="00EA6604"/>
  </w:style>
  <w:style w:type="paragraph" w:customStyle="1" w:styleId="textboxtitle">
    <w:name w:val="text box title"/>
    <w:basedOn w:val="textbox1"/>
    <w:link w:val="textboxtitleChar"/>
    <w:uiPriority w:val="2"/>
    <w:qFormat/>
    <w:rsid w:val="00EA6604"/>
    <w:rPr>
      <w:b/>
    </w:rPr>
  </w:style>
  <w:style w:type="character" w:customStyle="1" w:styleId="textboxtitleChar">
    <w:name w:val="text box title Char"/>
    <w:basedOn w:val="textbox1Char"/>
    <w:link w:val="textboxtitle"/>
    <w:uiPriority w:val="2"/>
    <w:rsid w:val="00EA6604"/>
    <w:rPr>
      <w:rFonts w:ascii="Times New Roman" w:eastAsia="Times New Roman" w:hAnsi="Times New Roman" w:cs="Times New Roman"/>
      <w:b/>
      <w:lang w:val="en-GB"/>
    </w:rPr>
  </w:style>
  <w:style w:type="character" w:customStyle="1" w:styleId="ae">
    <w:name w:val="Абзац списка Знак"/>
    <w:basedOn w:val="a1"/>
    <w:link w:val="ad"/>
    <w:uiPriority w:val="34"/>
    <w:rsid w:val="00D71B2E"/>
    <w:rPr>
      <w:rFonts w:ascii="Times New Roman" w:eastAsia="Calibri" w:hAnsi="Times New Roman" w:cs="Times New Roman"/>
      <w:sz w:val="24"/>
    </w:rPr>
  </w:style>
  <w:style w:type="paragraph" w:customStyle="1" w:styleId="NameoftheContract">
    <w:name w:val="Name of the Contract"/>
    <w:basedOn w:val="a"/>
    <w:qFormat/>
    <w:rsid w:val="0076543F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paragraph" w:customStyle="1" w:styleId="ConsPlusTitle">
    <w:name w:val="ConsPlusTitle"/>
    <w:uiPriority w:val="99"/>
    <w:rsid w:val="00F566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051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ox1">
    <w:name w:val="text box 1"/>
    <w:basedOn w:val="a"/>
    <w:link w:val="textbox1Char"/>
    <w:uiPriority w:val="2"/>
    <w:qFormat/>
    <w:rsid w:val="00EA6604"/>
    <w:pPr>
      <w:spacing w:before="80" w:after="80" w:line="240" w:lineRule="auto"/>
    </w:pPr>
    <w:rPr>
      <w:rFonts w:ascii="Times New Roman" w:eastAsia="Times New Roman" w:hAnsi="Times New Roman" w:cs="Times New Roman"/>
      <w:lang w:val="en-GB"/>
    </w:rPr>
  </w:style>
  <w:style w:type="character" w:customStyle="1" w:styleId="textbox1Char">
    <w:name w:val="text box 1 Char"/>
    <w:basedOn w:val="a1"/>
    <w:link w:val="textbox1"/>
    <w:uiPriority w:val="2"/>
    <w:rsid w:val="00EA6604"/>
    <w:rPr>
      <w:rFonts w:ascii="Times New Roman" w:eastAsia="Times New Roman" w:hAnsi="Times New Roman" w:cs="Times New Roman"/>
      <w:lang w:val="en-GB"/>
    </w:rPr>
  </w:style>
  <w:style w:type="character" w:customStyle="1" w:styleId="apple-converted-space">
    <w:name w:val="apple-converted-space"/>
    <w:basedOn w:val="a1"/>
    <w:rsid w:val="00EA6604"/>
  </w:style>
  <w:style w:type="paragraph" w:customStyle="1" w:styleId="textboxtitle">
    <w:name w:val="text box title"/>
    <w:basedOn w:val="textbox1"/>
    <w:link w:val="textboxtitleChar"/>
    <w:uiPriority w:val="2"/>
    <w:qFormat/>
    <w:rsid w:val="00EA6604"/>
    <w:rPr>
      <w:b/>
    </w:rPr>
  </w:style>
  <w:style w:type="character" w:customStyle="1" w:styleId="textboxtitleChar">
    <w:name w:val="text box title Char"/>
    <w:basedOn w:val="textbox1Char"/>
    <w:link w:val="textboxtitle"/>
    <w:uiPriority w:val="2"/>
    <w:rsid w:val="00EA6604"/>
    <w:rPr>
      <w:rFonts w:ascii="Times New Roman" w:eastAsia="Times New Roman" w:hAnsi="Times New Roman" w:cs="Times New Roman"/>
      <w:b/>
      <w:lang w:val="en-GB"/>
    </w:rPr>
  </w:style>
  <w:style w:type="character" w:customStyle="1" w:styleId="ae">
    <w:name w:val="Абзац списка Знак"/>
    <w:basedOn w:val="a1"/>
    <w:link w:val="ad"/>
    <w:uiPriority w:val="34"/>
    <w:rsid w:val="00D71B2E"/>
    <w:rPr>
      <w:rFonts w:ascii="Times New Roman" w:eastAsia="Calibri" w:hAnsi="Times New Roman" w:cs="Times New Roman"/>
      <w:sz w:val="24"/>
    </w:rPr>
  </w:style>
  <w:style w:type="paragraph" w:customStyle="1" w:styleId="NameoftheContract">
    <w:name w:val="Name of the Contract"/>
    <w:basedOn w:val="a"/>
    <w:qFormat/>
    <w:rsid w:val="0076543F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paragraph" w:customStyle="1" w:styleId="ConsPlusTitle">
    <w:name w:val="ConsPlusTitle"/>
    <w:uiPriority w:val="99"/>
    <w:rsid w:val="00F566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6ECE9-44DA-45A8-A00F-9C47589BD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5130</Words>
  <Characters>29247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Laptev Alexander</dc:creator>
  <cp:lastModifiedBy>Kalashnikov Sergey</cp:lastModifiedBy>
  <cp:revision>4</cp:revision>
  <cp:lastPrinted>2013-03-05T11:25:00Z</cp:lastPrinted>
  <dcterms:created xsi:type="dcterms:W3CDTF">2013-04-24T12:32:00Z</dcterms:created>
  <dcterms:modified xsi:type="dcterms:W3CDTF">2013-05-24T09:51:00Z</dcterms:modified>
</cp:coreProperties>
</file>